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BCC" w:rsidP="00E34BCC" w:rsidRDefault="00C847C9" w14:paraId="4B3A5415" w14:textId="40768037">
      <w:pPr>
        <w:spacing w:line="360" w:lineRule="auto"/>
        <w:rPr>
          <w:rFonts w:ascii="Times New Roman" w:hAnsi="Times New Roman" w:cs="Times New Roman"/>
          <w:bCs/>
        </w:rPr>
      </w:pPr>
      <w:r w:rsidRPr="00D83A71">
        <w:rPr>
          <w:rFonts w:ascii="Times New Roman" w:hAnsi="Times New Roman" w:cs="Times New Roman"/>
          <w:bCs/>
        </w:rPr>
        <w:t xml:space="preserve">Bologna, </w:t>
      </w:r>
      <w:r w:rsidRPr="00FF4123" w:rsidR="00FF4123">
        <w:rPr>
          <w:rFonts w:ascii="Times New Roman" w:hAnsi="Times New Roman" w:cs="Times New Roman"/>
          <w:bCs/>
          <w:highlight w:val="yellow"/>
        </w:rPr>
        <w:t>XX XXXXX</w:t>
      </w:r>
      <w:r w:rsidR="00FF4123">
        <w:rPr>
          <w:rFonts w:ascii="Times New Roman" w:hAnsi="Times New Roman" w:cs="Times New Roman"/>
          <w:bCs/>
        </w:rPr>
        <w:t xml:space="preserve"> 202</w:t>
      </w:r>
      <w:r w:rsidR="00817B48">
        <w:rPr>
          <w:rFonts w:ascii="Times New Roman" w:hAnsi="Times New Roman" w:cs="Times New Roman"/>
          <w:bCs/>
        </w:rPr>
        <w:t>4</w:t>
      </w:r>
      <w:r w:rsidR="00A6444F">
        <w:rPr>
          <w:rFonts w:ascii="Times New Roman" w:hAnsi="Times New Roman" w:cs="Times New Roman"/>
          <w:bCs/>
        </w:rPr>
        <w:t xml:space="preserve"> </w:t>
      </w:r>
    </w:p>
    <w:p w:rsidRPr="009678FA" w:rsidR="009678FA" w:rsidP="00E34BCC" w:rsidRDefault="009678FA" w14:paraId="3498FEF6" w14:textId="77777777">
      <w:pPr>
        <w:spacing w:line="360" w:lineRule="auto"/>
        <w:rPr>
          <w:rFonts w:ascii="Times New Roman" w:hAnsi="Times New Roman" w:cs="Times New Roman"/>
          <w:bCs/>
          <w:sz w:val="12"/>
          <w:szCs w:val="12"/>
        </w:rPr>
      </w:pPr>
    </w:p>
    <w:p w:rsidRPr="00AA62F2" w:rsidR="00E34BCC" w:rsidP="00E34BCC" w:rsidRDefault="0007583E" w14:paraId="17B87A7B" w14:textId="59A541F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CONDIZIONI GENERALI</w:t>
      </w:r>
      <w:r w:rsidR="00131EDE">
        <w:rPr>
          <w:rFonts w:ascii="Times New Roman" w:hAnsi="Times New Roman" w:cs="Times New Roman"/>
          <w:b/>
        </w:rPr>
        <w:t xml:space="preserve"> ALLEGATE ALL’OFFERTA </w:t>
      </w:r>
      <w:r w:rsidRPr="00B9571A" w:rsidR="00C847C9">
        <w:rPr>
          <w:rFonts w:ascii="Times New Roman" w:hAnsi="Times New Roman" w:cs="Times New Roman"/>
          <w:b/>
        </w:rPr>
        <w:t>DI SERVIZI</w:t>
      </w:r>
    </w:p>
    <w:p w:rsidRPr="00AA62F2" w:rsidR="00E34BCC" w:rsidP="00E34BCC" w:rsidRDefault="00C847C9" w14:paraId="1B3F73CA" w14:textId="18DAE90A">
      <w:pPr>
        <w:spacing w:line="360" w:lineRule="auto"/>
        <w:jc w:val="center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TRA</w:t>
      </w:r>
    </w:p>
    <w:p w:rsidRPr="00445749" w:rsidR="00A32AD6" w:rsidP="00A32AD6" w:rsidRDefault="00E245FE" w14:paraId="53861926" w14:textId="1AFB4D71">
      <w:pPr>
        <w:spacing w:before="122" w:line="360" w:lineRule="auto"/>
        <w:ind w:left="103" w:right="-1"/>
        <w:jc w:val="both"/>
        <w:rPr>
          <w:rFonts w:ascii="Times New Roman" w:hAnsi="Times New Roman" w:cs="Times New Roman"/>
          <w:highlight w:val="yellow"/>
        </w:rPr>
      </w:pPr>
      <w:bookmarkStart w:name="_Hlk34301542" w:id="0"/>
      <w:r w:rsidRPr="00445749">
        <w:rPr>
          <w:rFonts w:ascii="Times New Roman" w:hAnsi="Times New Roman" w:cs="Times New Roman"/>
          <w:b/>
          <w:bCs/>
          <w:highlight w:val="yellow"/>
        </w:rPr>
        <w:t>XXXXXX</w:t>
      </w:r>
      <w:r w:rsidRPr="00445749" w:rsidR="00920982">
        <w:rPr>
          <w:rFonts w:ascii="Times New Roman" w:hAnsi="Times New Roman" w:cs="Times New Roman"/>
          <w:highlight w:val="yellow"/>
        </w:rPr>
        <w:t xml:space="preserve">, sede legale in </w:t>
      </w:r>
      <w:r w:rsidRPr="00445749">
        <w:rPr>
          <w:rFonts w:ascii="Times New Roman" w:hAnsi="Times New Roman" w:cs="Times New Roman"/>
          <w:highlight w:val="yellow"/>
        </w:rPr>
        <w:t>XXXXX</w:t>
      </w:r>
      <w:r w:rsidRPr="00445749" w:rsidR="00920982">
        <w:rPr>
          <w:rFonts w:ascii="Times New Roman" w:hAnsi="Times New Roman" w:cs="Times New Roman"/>
          <w:highlight w:val="yellow"/>
        </w:rPr>
        <w:t xml:space="preserve">, via </w:t>
      </w:r>
      <w:r w:rsidRPr="00445749">
        <w:rPr>
          <w:rFonts w:ascii="Times New Roman" w:hAnsi="Times New Roman" w:cs="Times New Roman"/>
          <w:highlight w:val="yellow"/>
        </w:rPr>
        <w:t>XXXXX</w:t>
      </w:r>
      <w:r w:rsidRPr="00445749" w:rsidR="00920982">
        <w:rPr>
          <w:rFonts w:ascii="Times New Roman" w:hAnsi="Times New Roman" w:cs="Times New Roman"/>
          <w:highlight w:val="yellow"/>
        </w:rPr>
        <w:t xml:space="preserve">, C.F </w:t>
      </w:r>
      <w:r w:rsidRPr="00445749">
        <w:rPr>
          <w:rFonts w:ascii="Times New Roman" w:hAnsi="Times New Roman" w:cs="Times New Roman"/>
          <w:highlight w:val="yellow"/>
        </w:rPr>
        <w:t>XXXX</w:t>
      </w:r>
      <w:r w:rsidRPr="00445749" w:rsidR="00920982">
        <w:rPr>
          <w:rFonts w:ascii="Times New Roman" w:hAnsi="Times New Roman" w:cs="Times New Roman"/>
          <w:highlight w:val="yellow"/>
        </w:rPr>
        <w:t xml:space="preserve">, in persona del suo legale rappresentante </w:t>
      </w:r>
      <w:r w:rsidRPr="00445749">
        <w:rPr>
          <w:rFonts w:ascii="Times New Roman" w:hAnsi="Times New Roman" w:cs="Times New Roman"/>
          <w:highlight w:val="yellow"/>
        </w:rPr>
        <w:t>XXX</w:t>
      </w:r>
      <w:r w:rsidRPr="00445749" w:rsidR="005C6387">
        <w:rPr>
          <w:rFonts w:ascii="Times New Roman" w:hAnsi="Times New Roman" w:cs="Times New Roman"/>
          <w:highlight w:val="yellow"/>
        </w:rPr>
        <w:t>,</w:t>
      </w:r>
    </w:p>
    <w:p w:rsidRPr="00AA62F2" w:rsidR="00A32AD6" w:rsidP="00A32AD6" w:rsidRDefault="00A32AD6" w14:paraId="5A7FAD28" w14:textId="5E0FF785">
      <w:pPr>
        <w:ind w:left="-142" w:firstLine="245"/>
        <w:rPr>
          <w:rFonts w:ascii="Times New Roman" w:hAnsi="Times New Roman" w:cs="Times New Roman"/>
          <w:b/>
        </w:rPr>
      </w:pPr>
      <w:r w:rsidRPr="00F85954">
        <w:rPr>
          <w:rFonts w:ascii="Times New Roman" w:hAnsi="Times New Roman" w:cs="Times New Roman"/>
        </w:rPr>
        <w:t xml:space="preserve"> (di seguito indicat</w:t>
      </w:r>
      <w:r>
        <w:rPr>
          <w:rFonts w:ascii="Times New Roman" w:hAnsi="Times New Roman" w:cs="Times New Roman"/>
        </w:rPr>
        <w:t>a</w:t>
      </w:r>
      <w:r w:rsidRPr="00F85954">
        <w:rPr>
          <w:rFonts w:ascii="Times New Roman" w:hAnsi="Times New Roman" w:cs="Times New Roman"/>
        </w:rPr>
        <w:t xml:space="preserve"> come “</w:t>
      </w:r>
      <w:r w:rsidR="00F45375">
        <w:rPr>
          <w:rFonts w:ascii="Times New Roman" w:hAnsi="Times New Roman" w:cs="Times New Roman"/>
          <w:b/>
        </w:rPr>
        <w:t>C</w:t>
      </w:r>
      <w:r w:rsidR="00207286">
        <w:rPr>
          <w:rFonts w:ascii="Times New Roman" w:hAnsi="Times New Roman" w:cs="Times New Roman"/>
          <w:b/>
        </w:rPr>
        <w:t>ommittente</w:t>
      </w:r>
      <w:r w:rsidRPr="00F85954">
        <w:rPr>
          <w:rFonts w:ascii="Times New Roman" w:hAnsi="Times New Roman" w:cs="Times New Roman"/>
        </w:rPr>
        <w:t>”</w:t>
      </w:r>
      <w:r w:rsidRPr="00527180">
        <w:rPr>
          <w:rFonts w:ascii="Times New Roman" w:hAnsi="Times New Roman" w:cs="Times New Roman"/>
        </w:rPr>
        <w:t xml:space="preserve"> o, indistintamente, come “</w:t>
      </w:r>
      <w:r w:rsidRPr="00713133">
        <w:rPr>
          <w:rFonts w:ascii="Times New Roman" w:hAnsi="Times New Roman" w:cs="Times New Roman"/>
          <w:b/>
          <w:bCs/>
        </w:rPr>
        <w:t>Parte</w:t>
      </w:r>
      <w:r w:rsidRPr="00527180">
        <w:rPr>
          <w:rFonts w:ascii="Times New Roman" w:hAnsi="Times New Roman" w:cs="Times New Roman"/>
        </w:rPr>
        <w:t>”</w:t>
      </w:r>
      <w:r w:rsidRPr="00F85954">
        <w:rPr>
          <w:rFonts w:ascii="Times New Roman" w:hAnsi="Times New Roman" w:cs="Times New Roman"/>
        </w:rPr>
        <w:t>)</w:t>
      </w:r>
    </w:p>
    <w:p w:rsidR="00F85954" w:rsidP="00283B5B" w:rsidRDefault="00F85954" w14:paraId="75DDDCBA" w14:textId="7777777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Pr="00A25F9C" w:rsidR="00F85954" w:rsidP="00283B5B" w:rsidRDefault="00F85954" w14:paraId="64BBB76D" w14:textId="7777777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bookmarkEnd w:id="0"/>
    <w:p w:rsidRPr="00AA62F2" w:rsidR="00E34BCC" w:rsidP="00E34BCC" w:rsidRDefault="00C847C9" w14:paraId="014BEF7B" w14:textId="77777777">
      <w:pPr>
        <w:spacing w:before="122" w:line="360" w:lineRule="auto"/>
        <w:ind w:left="103" w:right="-1"/>
        <w:jc w:val="center"/>
        <w:rPr>
          <w:rFonts w:ascii="Times New Roman" w:hAnsi="Times New Roman" w:cs="Times New Roman"/>
          <w:bCs/>
        </w:rPr>
      </w:pPr>
      <w:r w:rsidRPr="00AA62F2">
        <w:rPr>
          <w:rFonts w:ascii="Times New Roman" w:hAnsi="Times New Roman" w:cs="Times New Roman"/>
          <w:bCs/>
        </w:rPr>
        <w:t>E</w:t>
      </w:r>
    </w:p>
    <w:p w:rsidRPr="00AA62F2" w:rsidR="00E34BCC" w:rsidP="00E34BCC" w:rsidRDefault="00C847C9" w14:paraId="592EFB27" w14:textId="280151F9">
      <w:pPr>
        <w:spacing w:before="122" w:line="360" w:lineRule="auto"/>
        <w:ind w:left="103" w:right="-1"/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  <w:bCs/>
        </w:rPr>
        <w:t>BI-REX-BIG DATA INNOVATION &amp; RESEARCH EXCELLENCE</w:t>
      </w:r>
      <w:r w:rsidRPr="00AA62F2">
        <w:rPr>
          <w:rFonts w:ascii="Times New Roman" w:hAnsi="Times New Roman" w:cs="Times New Roman"/>
        </w:rPr>
        <w:t xml:space="preserve"> con sede legale in Bologna (BO), </w:t>
      </w:r>
      <w:r>
        <w:rPr>
          <w:rFonts w:ascii="Times New Roman" w:hAnsi="Times New Roman" w:cs="Times New Roman"/>
        </w:rPr>
        <w:t>V</w:t>
      </w:r>
      <w:r w:rsidRPr="00AA62F2">
        <w:rPr>
          <w:rFonts w:ascii="Times New Roman" w:hAnsi="Times New Roman" w:cs="Times New Roman"/>
        </w:rPr>
        <w:t>ia Paolo Nanni Costa, 20, e con C.F. e P.I. 03747661209 (</w:t>
      </w:r>
      <w:r w:rsidR="00207286">
        <w:rPr>
          <w:rFonts w:ascii="Times New Roman" w:hAnsi="Times New Roman" w:cs="Times New Roman"/>
        </w:rPr>
        <w:t xml:space="preserve">nel </w:t>
      </w:r>
      <w:r w:rsidR="00557D1C">
        <w:rPr>
          <w:rFonts w:ascii="Times New Roman" w:hAnsi="Times New Roman" w:cs="Times New Roman"/>
        </w:rPr>
        <w:t xml:space="preserve">seguito </w:t>
      </w:r>
      <w:r w:rsidR="00F51943">
        <w:rPr>
          <w:rFonts w:ascii="Times New Roman" w:hAnsi="Times New Roman" w:cs="Times New Roman"/>
        </w:rPr>
        <w:t>“</w:t>
      </w:r>
      <w:r w:rsidRPr="00F51943" w:rsidR="00F51943">
        <w:rPr>
          <w:rFonts w:ascii="Times New Roman" w:hAnsi="Times New Roman" w:cs="Times New Roman"/>
          <w:b/>
          <w:bCs/>
        </w:rPr>
        <w:t>BI-REX</w:t>
      </w:r>
      <w:r w:rsidR="00F51943">
        <w:rPr>
          <w:rFonts w:ascii="Times New Roman" w:hAnsi="Times New Roman" w:cs="Times New Roman"/>
        </w:rPr>
        <w:t>”</w:t>
      </w:r>
      <w:r w:rsidR="00F45375">
        <w:rPr>
          <w:rFonts w:ascii="Times New Roman" w:hAnsi="Times New Roman" w:cs="Times New Roman"/>
        </w:rPr>
        <w:t>”</w:t>
      </w:r>
      <w:r w:rsidRPr="00AA62F2">
        <w:rPr>
          <w:rFonts w:ascii="Times New Roman" w:hAnsi="Times New Roman" w:cs="Times New Roman"/>
        </w:rPr>
        <w:t xml:space="preserve">), nella persona del </w:t>
      </w:r>
      <w:r w:rsidR="00C6722F">
        <w:rPr>
          <w:rFonts w:ascii="Times New Roman" w:hAnsi="Times New Roman" w:cs="Times New Roman"/>
        </w:rPr>
        <w:t>Direttore Generale</w:t>
      </w:r>
      <w:r w:rsidRPr="00AA62F2">
        <w:rPr>
          <w:rFonts w:ascii="Times New Roman" w:hAnsi="Times New Roman" w:cs="Times New Roman"/>
        </w:rPr>
        <w:t xml:space="preserve">, </w:t>
      </w:r>
      <w:r w:rsidR="00C6722F">
        <w:rPr>
          <w:rFonts w:ascii="Times New Roman" w:hAnsi="Times New Roman" w:cs="Times New Roman"/>
        </w:rPr>
        <w:t>Stefano Cattorini</w:t>
      </w:r>
      <w:r w:rsidRPr="00AA62F2">
        <w:rPr>
          <w:rFonts w:ascii="Times New Roman" w:hAnsi="Times New Roman" w:cs="Times New Roman"/>
        </w:rPr>
        <w:t>;</w:t>
      </w:r>
    </w:p>
    <w:p w:rsidR="00E34BCC" w:rsidP="00E34BCC" w:rsidRDefault="00C847C9" w14:paraId="334A71C9" w14:textId="670CE3A6">
      <w:pPr>
        <w:ind w:firstLine="103"/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817B48">
        <w:rPr>
          <w:rFonts w:ascii="Times New Roman" w:hAnsi="Times New Roman" w:cs="Times New Roman"/>
          <w:b/>
          <w:bCs/>
        </w:rPr>
        <w:t>Committent</w:t>
      </w:r>
      <w:r w:rsidRPr="00817B48" w:rsidR="00E11517"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</w:rPr>
        <w:t xml:space="preserve"> e </w:t>
      </w:r>
      <w:r w:rsidRPr="00817B48">
        <w:rPr>
          <w:rFonts w:ascii="Times New Roman" w:hAnsi="Times New Roman" w:cs="Times New Roman"/>
          <w:b/>
          <w:bCs/>
        </w:rPr>
        <w:t>BI-REX</w:t>
      </w:r>
      <w:r>
        <w:rPr>
          <w:rFonts w:ascii="Times New Roman" w:hAnsi="Times New Roman" w:cs="Times New Roman"/>
        </w:rPr>
        <w:t xml:space="preserve"> </w:t>
      </w:r>
      <w:r w:rsidRPr="00AA62F2">
        <w:rPr>
          <w:rFonts w:ascii="Times New Roman" w:hAnsi="Times New Roman" w:cs="Times New Roman"/>
        </w:rPr>
        <w:t>di seguito collettivamente indicat</w:t>
      </w:r>
      <w:r>
        <w:rPr>
          <w:rFonts w:ascii="Times New Roman" w:hAnsi="Times New Roman" w:cs="Times New Roman"/>
        </w:rPr>
        <w:t>i</w:t>
      </w:r>
      <w:r w:rsidRPr="00AA62F2">
        <w:rPr>
          <w:rFonts w:ascii="Times New Roman" w:hAnsi="Times New Roman" w:cs="Times New Roman"/>
        </w:rPr>
        <w:t xml:space="preserve"> come le “</w:t>
      </w:r>
      <w:r w:rsidRPr="00AA62F2">
        <w:rPr>
          <w:rFonts w:ascii="Times New Roman" w:hAnsi="Times New Roman" w:cs="Times New Roman"/>
          <w:b/>
        </w:rPr>
        <w:t>Parti</w:t>
      </w:r>
      <w:r w:rsidRPr="00AA62F2">
        <w:rPr>
          <w:rFonts w:ascii="Times New Roman" w:hAnsi="Times New Roman" w:cs="Times New Roman"/>
        </w:rPr>
        <w:t>”)</w:t>
      </w:r>
    </w:p>
    <w:p w:rsidRPr="00AA62F2" w:rsidR="00885748" w:rsidP="00E34BCC" w:rsidRDefault="00885748" w14:paraId="74863EB4" w14:textId="77777777">
      <w:pPr>
        <w:ind w:firstLine="103"/>
        <w:jc w:val="both"/>
        <w:rPr>
          <w:rFonts w:ascii="Times New Roman" w:hAnsi="Times New Roman" w:cs="Times New Roman"/>
          <w:b/>
        </w:rPr>
      </w:pPr>
    </w:p>
    <w:p w:rsidRPr="00AA62F2" w:rsidR="00E34BCC" w:rsidP="00ED5DD0" w:rsidRDefault="00885748" w14:paraId="49FBE9FC" w14:textId="5D2072B4">
      <w:pPr>
        <w:jc w:val="center"/>
        <w:rPr>
          <w:rFonts w:ascii="Times New Roman" w:hAnsi="Times New Roman" w:cs="Times New Roman"/>
          <w:b/>
        </w:rPr>
      </w:pPr>
      <w:r w:rsidRPr="00A66E47">
        <w:rPr>
          <w:rFonts w:ascii="Times New Roman" w:hAnsi="Times New Roman" w:cs="Times New Roman"/>
          <w:b/>
        </w:rPr>
        <w:t xml:space="preserve">LE PARTI COME IN EPIGRAFE INDIVIDUATE </w:t>
      </w:r>
    </w:p>
    <w:p w:rsidRPr="00557D1C" w:rsidR="00B20711" w:rsidP="00557D1C" w:rsidRDefault="00C847C9" w14:paraId="06F611EB" w14:textId="4D0DF552">
      <w:pPr>
        <w:jc w:val="center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PREMESSO CHE:</w:t>
      </w:r>
    </w:p>
    <w:p w:rsidRPr="003F54E6" w:rsidR="00B20711" w:rsidP="00F45375" w:rsidRDefault="00235EBD" w14:paraId="588CB271" w14:textId="77B2BA2A">
      <w:pPr>
        <w:pStyle w:val="Paragrafoelenco"/>
        <w:numPr>
          <w:ilvl w:val="0"/>
          <w:numId w:val="68"/>
        </w:numPr>
        <w:spacing w:line="240" w:lineRule="auto"/>
        <w:jc w:val="both"/>
        <w:rPr>
          <w:rFonts w:ascii="Times New Roman" w:hAnsi="Times New Roman" w:cs="Times New Roman"/>
        </w:rPr>
      </w:pPr>
      <w:r w:rsidRPr="0074601B">
        <w:rPr>
          <w:rFonts w:ascii="Times New Roman" w:hAnsi="Times New Roman" w:cs="Times New Roman"/>
          <w:sz w:val="24"/>
          <w:szCs w:val="24"/>
        </w:rPr>
        <w:t xml:space="preserve">in attuazione del Piano nazionale per la ripresa e la resilienza </w:t>
      </w:r>
      <w:r w:rsidR="00557D1C">
        <w:rPr>
          <w:rFonts w:ascii="Times New Roman" w:hAnsi="Times New Roman" w:cs="Times New Roman"/>
          <w:sz w:val="24"/>
          <w:szCs w:val="24"/>
        </w:rPr>
        <w:t>(“</w:t>
      </w:r>
      <w:r w:rsidRPr="00557D1C" w:rsidR="00557D1C">
        <w:rPr>
          <w:rFonts w:ascii="Times New Roman" w:hAnsi="Times New Roman" w:cs="Times New Roman"/>
          <w:b/>
          <w:bCs/>
          <w:sz w:val="24"/>
          <w:szCs w:val="24"/>
        </w:rPr>
        <w:t>PNRR</w:t>
      </w:r>
      <w:r w:rsidR="00557D1C">
        <w:rPr>
          <w:rFonts w:ascii="Times New Roman" w:hAnsi="Times New Roman" w:cs="Times New Roman"/>
          <w:sz w:val="24"/>
          <w:szCs w:val="24"/>
        </w:rPr>
        <w:t xml:space="preserve">”) </w:t>
      </w:r>
      <w:r w:rsidRPr="0074601B">
        <w:rPr>
          <w:rFonts w:ascii="Times New Roman" w:hAnsi="Times New Roman" w:cs="Times New Roman"/>
          <w:sz w:val="24"/>
          <w:szCs w:val="24"/>
        </w:rPr>
        <w:t xml:space="preserve">– Next Generation EU:  </w:t>
      </w:r>
      <w:r w:rsidRPr="00817B48">
        <w:rPr>
          <w:rFonts w:ascii="Times New Roman" w:hAnsi="Times New Roman" w:cs="Times New Roman"/>
          <w:b/>
          <w:bCs/>
          <w:sz w:val="24"/>
          <w:szCs w:val="24"/>
        </w:rPr>
        <w:t>Missione 4</w:t>
      </w:r>
      <w:r w:rsidRPr="0074601B">
        <w:rPr>
          <w:rFonts w:ascii="Times New Roman" w:hAnsi="Times New Roman" w:cs="Times New Roman"/>
          <w:sz w:val="24"/>
          <w:szCs w:val="24"/>
        </w:rPr>
        <w:t xml:space="preserve"> “Istruzione e ricerca”, </w:t>
      </w:r>
      <w:r w:rsidRPr="00817B48">
        <w:rPr>
          <w:rFonts w:ascii="Times New Roman" w:hAnsi="Times New Roman" w:cs="Times New Roman"/>
          <w:b/>
          <w:bCs/>
          <w:sz w:val="24"/>
          <w:szCs w:val="24"/>
        </w:rPr>
        <w:t>Componente 2</w:t>
      </w:r>
      <w:r w:rsidRPr="0074601B">
        <w:rPr>
          <w:rFonts w:ascii="Times New Roman" w:hAnsi="Times New Roman" w:cs="Times New Roman"/>
          <w:sz w:val="24"/>
          <w:szCs w:val="24"/>
        </w:rPr>
        <w:t xml:space="preserve"> “Dalla ricerca all’impresa”, </w:t>
      </w:r>
      <w:r w:rsidRPr="00A45BED">
        <w:rPr>
          <w:rFonts w:ascii="Times New Roman" w:hAnsi="Times New Roman" w:cs="Times New Roman"/>
          <w:b/>
          <w:bCs/>
          <w:sz w:val="24"/>
          <w:szCs w:val="24"/>
        </w:rPr>
        <w:t>Investimento 2.3</w:t>
      </w:r>
      <w:r w:rsidRPr="0074601B">
        <w:rPr>
          <w:rFonts w:ascii="Times New Roman" w:hAnsi="Times New Roman" w:cs="Times New Roman"/>
          <w:sz w:val="24"/>
          <w:szCs w:val="24"/>
        </w:rPr>
        <w:t xml:space="preserve"> “Potenziamento ed estensione tematica e territoriale dei centri di trasferimento tecnologico per segmenti di industria” (“</w:t>
      </w:r>
      <w:r w:rsidRPr="00557D1C">
        <w:rPr>
          <w:rFonts w:ascii="Times New Roman" w:hAnsi="Times New Roman" w:cs="Times New Roman"/>
          <w:b/>
          <w:bCs/>
          <w:sz w:val="24"/>
          <w:szCs w:val="24"/>
        </w:rPr>
        <w:t>M4C2 Investimento 2.3</w:t>
      </w:r>
      <w:r w:rsidRPr="0074601B">
        <w:rPr>
          <w:rFonts w:ascii="Times New Roman" w:hAnsi="Times New Roman" w:cs="Times New Roman"/>
          <w:sz w:val="24"/>
          <w:szCs w:val="24"/>
        </w:rPr>
        <w:t>”), il Ministero delle Imprese e del Made in Italy (il “</w:t>
      </w:r>
      <w:r w:rsidRPr="00557D1C">
        <w:rPr>
          <w:rFonts w:ascii="Times New Roman" w:hAnsi="Times New Roman" w:cs="Times New Roman"/>
          <w:b/>
          <w:bCs/>
          <w:sz w:val="24"/>
          <w:szCs w:val="24"/>
        </w:rPr>
        <w:t>MIMIT</w:t>
      </w:r>
      <w:r w:rsidRPr="0074601B">
        <w:rPr>
          <w:rFonts w:ascii="Times New Roman" w:hAnsi="Times New Roman" w:cs="Times New Roman"/>
          <w:sz w:val="24"/>
          <w:szCs w:val="24"/>
        </w:rPr>
        <w:t xml:space="preserve">”) ha avviato una procedura di selezione nazionale dei poli di innovazione digitale operanti sul territorio nazionale, nell’ambito della quale è stato presentato il progetto </w:t>
      </w:r>
      <w:r w:rsidR="00557D1C">
        <w:rPr>
          <w:rFonts w:ascii="Times New Roman" w:hAnsi="Times New Roman" w:cs="Times New Roman"/>
          <w:sz w:val="24"/>
          <w:szCs w:val="24"/>
        </w:rPr>
        <w:t xml:space="preserve">denominato </w:t>
      </w:r>
      <w:r w:rsidRPr="00557D1C">
        <w:rPr>
          <w:rFonts w:ascii="Times New Roman" w:hAnsi="Times New Roman" w:cs="Times New Roman"/>
          <w:i/>
          <w:iCs/>
          <w:sz w:val="24"/>
          <w:szCs w:val="24"/>
        </w:rPr>
        <w:t xml:space="preserve">BIREX plus </w:t>
      </w:r>
      <w:proofErr w:type="spellStart"/>
      <w:r w:rsidRPr="00557D1C">
        <w:rPr>
          <w:rFonts w:ascii="Times New Roman" w:hAnsi="Times New Roman" w:cs="Times New Roman"/>
          <w:i/>
          <w:iCs/>
          <w:sz w:val="24"/>
          <w:szCs w:val="24"/>
        </w:rPr>
        <w:t>plus</w:t>
      </w:r>
      <w:proofErr w:type="spellEnd"/>
      <w:r w:rsidRPr="00557D1C">
        <w:rPr>
          <w:rFonts w:ascii="Times New Roman" w:hAnsi="Times New Roman" w:cs="Times New Roman"/>
          <w:i/>
          <w:iCs/>
          <w:sz w:val="24"/>
          <w:szCs w:val="24"/>
        </w:rPr>
        <w:t xml:space="preserve"> – HPC &amp; Big Data Processing for a more </w:t>
      </w:r>
      <w:proofErr w:type="spellStart"/>
      <w:r w:rsidRPr="00557D1C">
        <w:rPr>
          <w:rFonts w:ascii="Times New Roman" w:hAnsi="Times New Roman" w:cs="Times New Roman"/>
          <w:i/>
          <w:iCs/>
          <w:sz w:val="24"/>
          <w:szCs w:val="24"/>
        </w:rPr>
        <w:t>digital</w:t>
      </w:r>
      <w:proofErr w:type="spellEnd"/>
      <w:r w:rsidRPr="00557D1C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557D1C">
        <w:rPr>
          <w:rFonts w:ascii="Times New Roman" w:hAnsi="Times New Roman" w:cs="Times New Roman"/>
          <w:i/>
          <w:iCs/>
          <w:sz w:val="24"/>
          <w:szCs w:val="24"/>
        </w:rPr>
        <w:t>sustainable</w:t>
      </w:r>
      <w:proofErr w:type="spellEnd"/>
      <w:r w:rsidRPr="00557D1C">
        <w:rPr>
          <w:rFonts w:ascii="Times New Roman" w:hAnsi="Times New Roman" w:cs="Times New Roman"/>
          <w:i/>
          <w:iCs/>
          <w:sz w:val="24"/>
          <w:szCs w:val="24"/>
        </w:rPr>
        <w:t xml:space="preserve"> Manufacturing</w:t>
      </w:r>
      <w:r w:rsidRPr="0074601B">
        <w:rPr>
          <w:rFonts w:ascii="Times New Roman" w:hAnsi="Times New Roman" w:cs="Times New Roman"/>
          <w:sz w:val="24"/>
          <w:szCs w:val="24"/>
        </w:rPr>
        <w:t xml:space="preserve"> (il “</w:t>
      </w:r>
      <w:r w:rsidRPr="00557D1C">
        <w:rPr>
          <w:rFonts w:ascii="Times New Roman" w:hAnsi="Times New Roman" w:cs="Times New Roman"/>
          <w:b/>
          <w:bCs/>
          <w:sz w:val="24"/>
          <w:szCs w:val="24"/>
        </w:rPr>
        <w:t>Progetto</w:t>
      </w:r>
      <w:r w:rsidRPr="0074601B">
        <w:rPr>
          <w:rFonts w:ascii="Times New Roman" w:hAnsi="Times New Roman" w:cs="Times New Roman"/>
          <w:sz w:val="24"/>
          <w:szCs w:val="24"/>
        </w:rPr>
        <w:t>”) che, sottoposto alla Commissione Europea, ha ottenuto il riconoscimento del marchio di eccellenza “</w:t>
      </w:r>
      <w:r w:rsidRPr="00557D1C">
        <w:rPr>
          <w:rFonts w:ascii="Times New Roman" w:hAnsi="Times New Roman" w:cs="Times New Roman"/>
          <w:b/>
          <w:bCs/>
          <w:sz w:val="24"/>
          <w:szCs w:val="24"/>
        </w:rPr>
        <w:t xml:space="preserve">Seal of </w:t>
      </w:r>
      <w:proofErr w:type="spellStart"/>
      <w:r w:rsidRPr="00557D1C">
        <w:rPr>
          <w:rFonts w:ascii="Times New Roman" w:hAnsi="Times New Roman" w:cs="Times New Roman"/>
          <w:b/>
          <w:bCs/>
          <w:sz w:val="24"/>
          <w:szCs w:val="24"/>
        </w:rPr>
        <w:t>Excellence</w:t>
      </w:r>
      <w:proofErr w:type="spellEnd"/>
      <w:r w:rsidRPr="0074601B">
        <w:rPr>
          <w:rFonts w:ascii="Times New Roman" w:hAnsi="Times New Roman" w:cs="Times New Roman"/>
          <w:sz w:val="24"/>
          <w:szCs w:val="24"/>
        </w:rPr>
        <w:t>”)</w:t>
      </w:r>
      <w:r w:rsidR="00B20711">
        <w:rPr>
          <w:rFonts w:ascii="Times New Roman" w:hAnsi="Times New Roman" w:cs="Times New Roman"/>
          <w:sz w:val="24"/>
          <w:szCs w:val="24"/>
        </w:rPr>
        <w:t>;</w:t>
      </w:r>
    </w:p>
    <w:p w:rsidRPr="003F54E6" w:rsidR="003F54E6" w:rsidP="003F54E6" w:rsidRDefault="003F54E6" w14:paraId="4307171B" w14:textId="77777777">
      <w:pPr>
        <w:pStyle w:val="Paragrafoelenco"/>
        <w:spacing w:line="240" w:lineRule="auto"/>
        <w:jc w:val="both"/>
        <w:rPr>
          <w:rFonts w:ascii="Times New Roman" w:hAnsi="Times New Roman" w:cs="Times New Roman"/>
        </w:rPr>
      </w:pPr>
    </w:p>
    <w:p w:rsidRPr="00817B48" w:rsidR="00B20711" w:rsidP="007502B1" w:rsidRDefault="003F54E6" w14:paraId="33E76FE7" w14:textId="7588B9A2">
      <w:pPr>
        <w:pStyle w:val="Paragrafoelenco"/>
        <w:numPr>
          <w:ilvl w:val="0"/>
          <w:numId w:val="6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B48">
        <w:rPr>
          <w:rFonts w:ascii="Times New Roman" w:hAnsi="Times New Roman" w:cs="Times New Roman"/>
          <w:sz w:val="24"/>
          <w:szCs w:val="24"/>
        </w:rPr>
        <w:t>il Progetto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è finalizzato a coordinare infrastrutture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tecnologiche uniche e competenze digitali su HPC, Big Data e Cloud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Computing, Applied-AI e 4.0 tecnologie abilitanti</w:t>
      </w:r>
      <w:r w:rsidRPr="00817B48" w:rsidR="007502B1">
        <w:rPr>
          <w:rFonts w:ascii="Times New Roman" w:hAnsi="Times New Roman" w:cs="Times New Roman"/>
          <w:sz w:val="24"/>
          <w:szCs w:val="24"/>
        </w:rPr>
        <w:t>, a</w:t>
      </w:r>
      <w:r w:rsidRPr="00817B48">
        <w:rPr>
          <w:rFonts w:ascii="Times New Roman" w:hAnsi="Times New Roman" w:cs="Times New Roman"/>
          <w:sz w:val="24"/>
          <w:szCs w:val="24"/>
        </w:rPr>
        <w:t xml:space="preserve"> rafforzare la capacità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di coinvolgere le PMI manifatturiere in un percorso di trasformazione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che possa innescare ulteriori iniziative ed investimenti</w:t>
      </w:r>
      <w:r w:rsidRPr="00817B48" w:rsidR="007502B1">
        <w:rPr>
          <w:rFonts w:ascii="Times New Roman" w:hAnsi="Times New Roman" w:cs="Times New Roman"/>
          <w:sz w:val="24"/>
          <w:szCs w:val="24"/>
        </w:rPr>
        <w:t>, a</w:t>
      </w:r>
      <w:r w:rsidRPr="00817B48">
        <w:rPr>
          <w:rFonts w:ascii="Times New Roman" w:hAnsi="Times New Roman" w:cs="Times New Roman"/>
          <w:sz w:val="24"/>
          <w:szCs w:val="24"/>
        </w:rPr>
        <w:t xml:space="preserve"> fornire servizi di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consulenza finanziaria per accedere ai finanziamenti e al capitale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, a </w:t>
      </w:r>
      <w:r w:rsidRPr="00817B48">
        <w:rPr>
          <w:rFonts w:ascii="Times New Roman" w:hAnsi="Times New Roman" w:cs="Times New Roman"/>
          <w:sz w:val="24"/>
          <w:szCs w:val="24"/>
        </w:rPr>
        <w:t xml:space="preserve">stabilire una serie completa di opportunità di </w:t>
      </w:r>
      <w:r w:rsidRPr="00817B48">
        <w:rPr>
          <w:rFonts w:ascii="Times New Roman" w:hAnsi="Times New Roman" w:cs="Times New Roman"/>
          <w:i/>
          <w:iCs/>
          <w:sz w:val="24"/>
          <w:szCs w:val="24"/>
        </w:rPr>
        <w:t>networking</w:t>
      </w:r>
      <w:r w:rsidRPr="00817B48">
        <w:rPr>
          <w:rFonts w:ascii="Times New Roman" w:hAnsi="Times New Roman" w:cs="Times New Roman"/>
          <w:sz w:val="24"/>
          <w:szCs w:val="24"/>
        </w:rPr>
        <w:t xml:space="preserve"> e 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a </w:t>
      </w:r>
      <w:r w:rsidRPr="00817B48">
        <w:rPr>
          <w:rFonts w:ascii="Times New Roman" w:hAnsi="Times New Roman" w:cs="Times New Roman"/>
          <w:sz w:val="24"/>
          <w:szCs w:val="24"/>
        </w:rPr>
        <w:t>contribuire a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817B48">
        <w:rPr>
          <w:rFonts w:ascii="Times New Roman" w:hAnsi="Times New Roman" w:cs="Times New Roman"/>
          <w:sz w:val="24"/>
          <w:szCs w:val="24"/>
        </w:rPr>
        <w:t>costruire una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rete </w:t>
      </w:r>
      <w:r w:rsidR="00817B48">
        <w:rPr>
          <w:rFonts w:ascii="Times New Roman" w:hAnsi="Times New Roman" w:cs="Times New Roman"/>
          <w:sz w:val="24"/>
          <w:szCs w:val="24"/>
        </w:rPr>
        <w:t xml:space="preserve">funzionante </w:t>
      </w:r>
      <w:r w:rsidRPr="00817B48" w:rsidR="007502B1">
        <w:rPr>
          <w:rFonts w:ascii="Times New Roman" w:hAnsi="Times New Roman" w:cs="Times New Roman"/>
          <w:sz w:val="24"/>
          <w:szCs w:val="24"/>
        </w:rPr>
        <w:t>di poli europei di innovazione digitale (</w:t>
      </w:r>
      <w:proofErr w:type="spellStart"/>
      <w:r w:rsidRPr="00817B48" w:rsidR="007502B1">
        <w:rPr>
          <w:rFonts w:ascii="Times New Roman" w:hAnsi="Times New Roman" w:cs="Times New Roman"/>
          <w:i/>
          <w:iCs/>
          <w:sz w:val="24"/>
          <w:szCs w:val="24"/>
        </w:rPr>
        <w:t>European</w:t>
      </w:r>
      <w:proofErr w:type="spellEnd"/>
      <w:r w:rsidRPr="00817B48" w:rsidR="007502B1">
        <w:rPr>
          <w:rFonts w:ascii="Times New Roman" w:hAnsi="Times New Roman" w:cs="Times New Roman"/>
          <w:i/>
          <w:iCs/>
          <w:sz w:val="24"/>
          <w:szCs w:val="24"/>
        </w:rPr>
        <w:t xml:space="preserve"> Digital Innovation Hubs</w:t>
      </w:r>
      <w:r w:rsidRPr="00817B48" w:rsidR="007502B1">
        <w:rPr>
          <w:rFonts w:ascii="Times New Roman" w:hAnsi="Times New Roman" w:cs="Times New Roman"/>
          <w:sz w:val="24"/>
          <w:szCs w:val="24"/>
        </w:rPr>
        <w:t xml:space="preserve"> - </w:t>
      </w:r>
      <w:r w:rsidRPr="00817B48" w:rsidR="007502B1">
        <w:rPr>
          <w:rFonts w:ascii="Times New Roman" w:hAnsi="Times New Roman" w:cs="Times New Roman"/>
          <w:b/>
          <w:bCs/>
          <w:sz w:val="24"/>
          <w:szCs w:val="24"/>
        </w:rPr>
        <w:t>EDIH</w:t>
      </w:r>
      <w:r w:rsidRPr="00817B48" w:rsidR="007502B1">
        <w:rPr>
          <w:rFonts w:ascii="Times New Roman" w:hAnsi="Times New Roman" w:cs="Times New Roman"/>
          <w:sz w:val="24"/>
          <w:szCs w:val="24"/>
        </w:rPr>
        <w:t>)</w:t>
      </w:r>
      <w:r w:rsidRPr="00817B48">
        <w:rPr>
          <w:rFonts w:ascii="Times New Roman" w:hAnsi="Times New Roman" w:cs="Times New Roman"/>
          <w:sz w:val="24"/>
          <w:szCs w:val="24"/>
        </w:rPr>
        <w:t>;</w:t>
      </w:r>
    </w:p>
    <w:p w:rsidRPr="00B20711" w:rsidR="00B20711" w:rsidP="00F51943" w:rsidRDefault="00F51943" w14:paraId="747ABD69" w14:textId="3EECC406">
      <w:pPr>
        <w:pStyle w:val="Paragrafoelenco"/>
        <w:numPr>
          <w:ilvl w:val="0"/>
          <w:numId w:val="6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</w:t>
      </w:r>
      <w:r w:rsidR="00817B4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-REX </w:t>
      </w:r>
      <w:r w:rsidR="00557D1C">
        <w:rPr>
          <w:rFonts w:ascii="Times New Roman" w:hAnsi="Times New Roman" w:cs="Times New Roman"/>
          <w:sz w:val="24"/>
          <w:szCs w:val="24"/>
        </w:rPr>
        <w:t>ha costituito u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nitamente </w:t>
      </w:r>
      <w:r w:rsidR="00557D1C">
        <w:rPr>
          <w:rFonts w:ascii="Times New Roman" w:hAnsi="Times New Roman" w:cs="Times New Roman"/>
          <w:sz w:val="24"/>
          <w:szCs w:val="24"/>
        </w:rPr>
        <w:t xml:space="preserve">ad altri </w:t>
      </w:r>
      <w:r w:rsidR="00F45375">
        <w:rPr>
          <w:rFonts w:ascii="Times New Roman" w:hAnsi="Times New Roman" w:cs="Times New Roman"/>
          <w:sz w:val="24"/>
          <w:szCs w:val="24"/>
        </w:rPr>
        <w:t>soggetti Partner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 </w:t>
      </w:r>
      <w:r w:rsidR="00557D1C">
        <w:rPr>
          <w:rFonts w:ascii="Times New Roman" w:hAnsi="Times New Roman" w:cs="Times New Roman"/>
          <w:sz w:val="24"/>
          <w:szCs w:val="24"/>
        </w:rPr>
        <w:t xml:space="preserve">di Progetto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un’associazione temporanea di scopo </w:t>
      </w:r>
      <w:r w:rsidR="00557D1C">
        <w:rPr>
          <w:rFonts w:ascii="Times New Roman" w:hAnsi="Times New Roman" w:cs="Times New Roman"/>
          <w:sz w:val="24"/>
          <w:szCs w:val="24"/>
        </w:rPr>
        <w:t>(l’”</w:t>
      </w:r>
      <w:r w:rsidRPr="00557D1C" w:rsidR="00557D1C">
        <w:rPr>
          <w:rFonts w:ascii="Times New Roman" w:hAnsi="Times New Roman" w:cs="Times New Roman"/>
          <w:b/>
          <w:bCs/>
          <w:sz w:val="24"/>
          <w:szCs w:val="24"/>
        </w:rPr>
        <w:t>ATS</w:t>
      </w:r>
      <w:r w:rsidR="00557D1C">
        <w:rPr>
          <w:rFonts w:ascii="Times New Roman" w:hAnsi="Times New Roman" w:cs="Times New Roman"/>
          <w:sz w:val="24"/>
          <w:szCs w:val="24"/>
        </w:rPr>
        <w:t xml:space="preserve">”) </w:t>
      </w:r>
      <w:r w:rsidRPr="00B20711" w:rsidR="00235EBD">
        <w:rPr>
          <w:rFonts w:ascii="Times New Roman" w:hAnsi="Times New Roman" w:cs="Times New Roman"/>
          <w:sz w:val="24"/>
          <w:szCs w:val="24"/>
        </w:rPr>
        <w:t>per la realizzazione del Progetto</w:t>
      </w:r>
      <w:r w:rsidR="00557D1C">
        <w:rPr>
          <w:rFonts w:ascii="Times New Roman" w:hAnsi="Times New Roman" w:cs="Times New Roman"/>
          <w:sz w:val="24"/>
          <w:szCs w:val="24"/>
        </w:rPr>
        <w:t xml:space="preserve"> medesimo,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 i cui beneficiari sono le imprese </w:t>
      </w:r>
      <w:r w:rsidR="00557D1C">
        <w:rPr>
          <w:rFonts w:ascii="Times New Roman" w:hAnsi="Times New Roman" w:cs="Times New Roman"/>
          <w:sz w:val="24"/>
          <w:szCs w:val="24"/>
        </w:rPr>
        <w:t xml:space="preserve">alle quali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possono essere erogati i seguenti servizi a costi agevolati </w:t>
      </w:r>
      <w:r w:rsidR="007502B1">
        <w:rPr>
          <w:rFonts w:ascii="Times New Roman" w:hAnsi="Times New Roman" w:cs="Times New Roman"/>
          <w:sz w:val="24"/>
          <w:szCs w:val="24"/>
        </w:rPr>
        <w:t xml:space="preserve">secondo </w:t>
      </w:r>
      <w:r w:rsidRPr="00B20711" w:rsidR="00235EBD">
        <w:rPr>
          <w:rFonts w:ascii="Times New Roman" w:hAnsi="Times New Roman" w:cs="Times New Roman"/>
          <w:sz w:val="24"/>
          <w:szCs w:val="24"/>
        </w:rPr>
        <w:t>i massimali di cui all’allegato A</w:t>
      </w:r>
      <w:r w:rsidR="00557D1C">
        <w:rPr>
          <w:rFonts w:ascii="Times New Roman" w:hAnsi="Times New Roman" w:cs="Times New Roman"/>
          <w:sz w:val="24"/>
          <w:szCs w:val="24"/>
        </w:rPr>
        <w:t>)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 del Decreto del MIMIT del 10 marzo 2023</w:t>
      </w:r>
      <w:r w:rsidRPr="00B20711" w:rsidR="00105D86">
        <w:rPr>
          <w:rFonts w:ascii="Times New Roman" w:hAnsi="Times New Roman" w:cs="Times New Roman"/>
          <w:sz w:val="24"/>
          <w:szCs w:val="24"/>
        </w:rPr>
        <w:t xml:space="preserve"> (il “</w:t>
      </w:r>
      <w:r w:rsidRPr="00F45375" w:rsidR="00105D86">
        <w:rPr>
          <w:rFonts w:ascii="Times New Roman" w:hAnsi="Times New Roman" w:cs="Times New Roman"/>
          <w:b/>
          <w:bCs/>
          <w:sz w:val="24"/>
          <w:szCs w:val="24"/>
        </w:rPr>
        <w:t>DL MIMIT</w:t>
      </w:r>
      <w:r w:rsidRPr="00B20711" w:rsidR="00105D86">
        <w:rPr>
          <w:rFonts w:ascii="Times New Roman" w:hAnsi="Times New Roman" w:cs="Times New Roman"/>
          <w:sz w:val="24"/>
          <w:szCs w:val="24"/>
        </w:rPr>
        <w:t>”)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: </w:t>
      </w:r>
      <w:r w:rsidRPr="00557D1C" w:rsidR="00436FCC">
        <w:rPr>
          <w:rFonts w:ascii="Times New Roman" w:hAnsi="Times New Roman" w:cs="Times New Roman"/>
          <w:b/>
          <w:bCs/>
          <w:sz w:val="24"/>
          <w:szCs w:val="24"/>
        </w:rPr>
        <w:t>(i)</w:t>
      </w:r>
      <w:r w:rsidRPr="00B20711" w:rsidR="00436FCC">
        <w:rPr>
          <w:rFonts w:ascii="Times New Roman" w:hAnsi="Times New Roman" w:cs="Times New Roman"/>
          <w:sz w:val="24"/>
          <w:szCs w:val="24"/>
        </w:rPr>
        <w:t xml:space="preserve">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la valutazione del livello di maturità digitale, </w:t>
      </w:r>
      <w:r w:rsidRPr="007502B1" w:rsidR="007502B1">
        <w:rPr>
          <w:rFonts w:ascii="Times New Roman" w:hAnsi="Times New Roman" w:cs="Times New Roman"/>
          <w:b/>
          <w:bCs/>
          <w:sz w:val="24"/>
          <w:szCs w:val="24"/>
        </w:rPr>
        <w:t>(ii)</w:t>
      </w:r>
      <w:r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la prova prima dell’investimento, </w:t>
      </w:r>
      <w:r w:rsidRPr="00557D1C" w:rsidR="00436FC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02B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D1C" w:rsidR="00436FCC">
        <w:rPr>
          <w:rFonts w:ascii="Times New Roman" w:hAnsi="Times New Roman" w:cs="Times New Roman"/>
          <w:b/>
          <w:bCs/>
          <w:sz w:val="24"/>
          <w:szCs w:val="24"/>
        </w:rPr>
        <w:t>ii)</w:t>
      </w:r>
      <w:r w:rsidRPr="00B20711" w:rsidR="00436FCC">
        <w:rPr>
          <w:rFonts w:ascii="Times New Roman" w:hAnsi="Times New Roman" w:cs="Times New Roman"/>
          <w:sz w:val="24"/>
          <w:szCs w:val="24"/>
        </w:rPr>
        <w:t xml:space="preserve">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la formazione sull’utilizzo di tecnologie e soluzioni innovative, </w:t>
      </w:r>
      <w:r w:rsidRPr="00557D1C" w:rsidR="00436FC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02B1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557D1C" w:rsidR="00436FC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B20711" w:rsidR="00436FCC">
        <w:rPr>
          <w:rFonts w:ascii="Times New Roman" w:hAnsi="Times New Roman" w:cs="Times New Roman"/>
          <w:sz w:val="24"/>
          <w:szCs w:val="24"/>
        </w:rPr>
        <w:t xml:space="preserve">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le consulenze e l’assistenza sull’accesso ai finanziamenti e </w:t>
      </w:r>
      <w:r w:rsidRPr="007502B1" w:rsidR="007502B1">
        <w:rPr>
          <w:rFonts w:ascii="Times New Roman" w:hAnsi="Times New Roman" w:cs="Times New Roman"/>
          <w:b/>
          <w:bCs/>
          <w:sz w:val="24"/>
          <w:szCs w:val="24"/>
        </w:rPr>
        <w:t>(v)</w:t>
      </w:r>
      <w:r w:rsidR="007502B1">
        <w:rPr>
          <w:rFonts w:ascii="Times New Roman" w:hAnsi="Times New Roman" w:cs="Times New Roman"/>
          <w:sz w:val="24"/>
          <w:szCs w:val="24"/>
        </w:rPr>
        <w:t xml:space="preserve"> </w:t>
      </w:r>
      <w:r w:rsidRPr="00B20711" w:rsidR="007502B1">
        <w:rPr>
          <w:rFonts w:ascii="Times New Roman" w:hAnsi="Times New Roman" w:cs="Times New Roman"/>
          <w:sz w:val="24"/>
          <w:szCs w:val="24"/>
        </w:rPr>
        <w:t xml:space="preserve">le consulenze e l’assistenza </w:t>
      </w:r>
      <w:r w:rsidRPr="00B20711" w:rsidR="00235EBD">
        <w:rPr>
          <w:rFonts w:ascii="Times New Roman" w:hAnsi="Times New Roman" w:cs="Times New Roman"/>
          <w:sz w:val="24"/>
          <w:szCs w:val="24"/>
        </w:rPr>
        <w:t xml:space="preserve">su innovazione </w:t>
      </w:r>
      <w:r w:rsidR="007502B1">
        <w:rPr>
          <w:rFonts w:ascii="Times New Roman" w:hAnsi="Times New Roman" w:cs="Times New Roman"/>
          <w:sz w:val="24"/>
          <w:szCs w:val="24"/>
        </w:rPr>
        <w:t xml:space="preserve">tecnologica di </w:t>
      </w:r>
      <w:r w:rsidRPr="00B20711" w:rsidR="00235EBD">
        <w:rPr>
          <w:rFonts w:ascii="Times New Roman" w:hAnsi="Times New Roman" w:cs="Times New Roman"/>
          <w:sz w:val="24"/>
          <w:szCs w:val="24"/>
        </w:rPr>
        <w:t>processo o di prodotto;</w:t>
      </w:r>
    </w:p>
    <w:p w:rsidR="00B20711" w:rsidP="00B20711" w:rsidRDefault="00B20711" w14:paraId="58F61B1B" w14:textId="77777777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Pr="000E62B2" w:rsidR="00C515FE" w:rsidP="004A2914" w:rsidRDefault="00235EBD" w14:paraId="4D820B0A" w14:textId="229EE67D">
      <w:pPr>
        <w:pStyle w:val="Paragrafoelenco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155">
        <w:rPr>
          <w:rFonts w:ascii="Times New Roman" w:hAnsi="Times New Roman" w:cs="Times New Roman"/>
          <w:sz w:val="24"/>
          <w:szCs w:val="24"/>
        </w:rPr>
        <w:t>in questo contesto, il C</w:t>
      </w:r>
      <w:r w:rsidRPr="00636155" w:rsidR="00844D16">
        <w:rPr>
          <w:rFonts w:ascii="Times New Roman" w:hAnsi="Times New Roman" w:cs="Times New Roman"/>
          <w:sz w:val="24"/>
          <w:szCs w:val="24"/>
        </w:rPr>
        <w:t xml:space="preserve">ommittente </w:t>
      </w:r>
      <w:r w:rsidRPr="00636155">
        <w:rPr>
          <w:rFonts w:ascii="Times New Roman" w:hAnsi="Times New Roman" w:cs="Times New Roman"/>
          <w:sz w:val="24"/>
          <w:szCs w:val="24"/>
        </w:rPr>
        <w:t>è interessato ad acquisire i servizi</w:t>
      </w:r>
      <w:r w:rsidRPr="00636155" w:rsidR="00557D1C">
        <w:rPr>
          <w:rFonts w:ascii="Times New Roman" w:hAnsi="Times New Roman" w:cs="Times New Roman"/>
          <w:sz w:val="24"/>
          <w:szCs w:val="24"/>
        </w:rPr>
        <w:t xml:space="preserve"> </w:t>
      </w:r>
      <w:r w:rsidRPr="00636155">
        <w:rPr>
          <w:rFonts w:ascii="Times New Roman" w:hAnsi="Times New Roman" w:cs="Times New Roman"/>
          <w:sz w:val="24"/>
          <w:szCs w:val="24"/>
        </w:rPr>
        <w:t xml:space="preserve">di cui alla </w:t>
      </w:r>
      <w:r w:rsidRPr="00636155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Offerta n° XXX-XXXX </w:t>
      </w:r>
      <w:r w:rsidRPr="00636155">
        <w:rPr>
          <w:rFonts w:ascii="Times New Roman" w:hAnsi="Times New Roman" w:cs="Times New Roman"/>
          <w:bCs/>
          <w:sz w:val="24"/>
          <w:szCs w:val="24"/>
          <w:highlight w:val="yellow"/>
        </w:rPr>
        <w:t>(prendere numero offerta da SALESFORCE</w:t>
      </w:r>
      <w:r w:rsidRPr="000E62B2">
        <w:rPr>
          <w:rFonts w:ascii="Times New Roman" w:hAnsi="Times New Roman" w:cs="Times New Roman"/>
          <w:bCs/>
          <w:sz w:val="24"/>
          <w:szCs w:val="24"/>
        </w:rPr>
        <w:t>),</w:t>
      </w:r>
      <w:r w:rsidRPr="000E62B2">
        <w:rPr>
          <w:rFonts w:ascii="Times New Roman" w:hAnsi="Times New Roman" w:cs="Times New Roman"/>
          <w:b/>
          <w:sz w:val="24"/>
          <w:szCs w:val="24"/>
        </w:rPr>
        <w:t xml:space="preserve"> CUP </w:t>
      </w:r>
      <w:r w:rsidRPr="000E62B2" w:rsidR="00105D86">
        <w:rPr>
          <w:rFonts w:ascii="Times New Roman" w:hAnsi="Times New Roman" w:cs="Times New Roman"/>
          <w:b/>
          <w:sz w:val="24"/>
          <w:szCs w:val="24"/>
        </w:rPr>
        <w:t>B37H24001040006</w:t>
      </w:r>
      <w:r w:rsidRPr="000E62B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E62B2">
        <w:rPr>
          <w:rFonts w:ascii="Times New Roman" w:hAnsi="Times New Roman" w:eastAsia="Times New Roman" w:cs="Times New Roman"/>
          <w:b/>
          <w:bCs/>
          <w:sz w:val="24"/>
          <w:szCs w:val="24"/>
        </w:rPr>
        <w:t>Next Generation EU (PNRR) - M4C2I2.3</w:t>
      </w:r>
      <w:r w:rsidRPr="000E62B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00E62B2">
        <w:rPr>
          <w:rFonts w:ascii="Times New Roman" w:hAnsi="Times New Roman" w:cs="Times New Roman"/>
          <w:sz w:val="24"/>
          <w:szCs w:val="24"/>
        </w:rPr>
        <w:t>e a beneficiare dei relativi aiuti di Stato;</w:t>
      </w:r>
    </w:p>
    <w:p w:rsidRPr="00F45375" w:rsidR="00E245FE" w:rsidP="00C515FE" w:rsidRDefault="00636155" w14:paraId="5E88CEF4" w14:textId="6EBC6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F45375" w:rsidR="0028195C">
        <w:rPr>
          <w:rFonts w:ascii="Times New Roman" w:hAnsi="Times New Roman" w:cs="Times New Roman"/>
          <w:sz w:val="24"/>
          <w:szCs w:val="24"/>
        </w:rPr>
        <w:t>utto ciò premesso nell’ambito del</w:t>
      </w:r>
      <w:r w:rsidRPr="00F45375" w:rsidR="005858D8">
        <w:rPr>
          <w:rFonts w:ascii="Times New Roman" w:hAnsi="Times New Roman" w:cs="Times New Roman"/>
          <w:sz w:val="24"/>
          <w:szCs w:val="24"/>
        </w:rPr>
        <w:t>le</w:t>
      </w:r>
      <w:r w:rsidRPr="00F45375" w:rsidR="0028195C">
        <w:rPr>
          <w:rFonts w:ascii="Times New Roman" w:hAnsi="Times New Roman" w:cs="Times New Roman"/>
          <w:sz w:val="24"/>
          <w:szCs w:val="24"/>
        </w:rPr>
        <w:t xml:space="preserve"> </w:t>
      </w:r>
      <w:r w:rsidRPr="00F45375" w:rsidR="005858D8">
        <w:rPr>
          <w:rFonts w:ascii="Times New Roman" w:hAnsi="Times New Roman" w:cs="Times New Roman"/>
          <w:sz w:val="24"/>
          <w:szCs w:val="24"/>
        </w:rPr>
        <w:t>presenti condizioni genera</w:t>
      </w:r>
      <w:r w:rsidRPr="00F45375" w:rsidR="002A77A7">
        <w:rPr>
          <w:rFonts w:ascii="Times New Roman" w:hAnsi="Times New Roman" w:cs="Times New Roman"/>
          <w:sz w:val="24"/>
          <w:szCs w:val="24"/>
        </w:rPr>
        <w:t>l</w:t>
      </w:r>
      <w:r w:rsidRPr="00F45375" w:rsidR="005858D8">
        <w:rPr>
          <w:rFonts w:ascii="Times New Roman" w:hAnsi="Times New Roman" w:cs="Times New Roman"/>
          <w:sz w:val="24"/>
          <w:szCs w:val="24"/>
        </w:rPr>
        <w:t xml:space="preserve">i, che costituiscono un patto integrativo </w:t>
      </w:r>
      <w:r w:rsidR="00F51943">
        <w:rPr>
          <w:rFonts w:ascii="Times New Roman" w:hAnsi="Times New Roman" w:cs="Times New Roman"/>
          <w:sz w:val="24"/>
          <w:szCs w:val="24"/>
        </w:rPr>
        <w:t>all’</w:t>
      </w:r>
      <w:r w:rsidRPr="00F45375" w:rsidR="00D83A71">
        <w:rPr>
          <w:rFonts w:ascii="Times New Roman" w:hAnsi="Times New Roman" w:cs="Times New Roman"/>
          <w:b/>
          <w:sz w:val="24"/>
          <w:szCs w:val="24"/>
        </w:rPr>
        <w:t>Offerta n°</w:t>
      </w:r>
      <w:r w:rsidRPr="00F45375" w:rsidR="00D67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5375" w:rsidR="00C07C62">
        <w:rPr>
          <w:rFonts w:ascii="Times New Roman" w:hAnsi="Times New Roman" w:cs="Times New Roman"/>
          <w:b/>
          <w:sz w:val="24"/>
          <w:szCs w:val="24"/>
          <w:highlight w:val="yellow"/>
        </w:rPr>
        <w:t>XXX-XXXX</w:t>
      </w:r>
      <w:r w:rsidRPr="00F45375" w:rsidR="00D83A7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E62B2" w:rsidR="00105D86">
        <w:rPr>
          <w:rFonts w:ascii="Times New Roman" w:hAnsi="Times New Roman" w:cs="Times New Roman"/>
          <w:b/>
          <w:sz w:val="24"/>
          <w:szCs w:val="24"/>
        </w:rPr>
        <w:t>CUP B37H24001040006</w:t>
      </w:r>
      <w:r w:rsidRPr="00F45375" w:rsidR="00D83A7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45375" w:rsidR="00D83A71">
        <w:rPr>
          <w:rFonts w:ascii="Times New Roman" w:hAnsi="Times New Roman" w:eastAsia="Times New Roman" w:cs="Times New Roman"/>
          <w:b/>
          <w:bCs/>
          <w:sz w:val="24"/>
          <w:szCs w:val="24"/>
        </w:rPr>
        <w:t>Next Generation EU (PNRR) - M4C2I2.3</w:t>
      </w:r>
      <w:r w:rsidRPr="00F45375" w:rsidR="00D83A71"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 w:rsidRPr="00F45375" w:rsidR="005858D8">
        <w:rPr>
          <w:rFonts w:ascii="Times New Roman" w:hAnsi="Times New Roman" w:cs="Times New Roman"/>
          <w:sz w:val="24"/>
          <w:szCs w:val="24"/>
        </w:rPr>
        <w:t>il “</w:t>
      </w:r>
      <w:r w:rsidRPr="00F45375" w:rsidR="005858D8">
        <w:rPr>
          <w:rFonts w:ascii="Times New Roman" w:hAnsi="Times New Roman" w:cs="Times New Roman"/>
          <w:b/>
          <w:bCs/>
          <w:sz w:val="24"/>
          <w:szCs w:val="24"/>
        </w:rPr>
        <w:t>Patto integrativo</w:t>
      </w:r>
      <w:r w:rsidRPr="00F45375" w:rsidR="005858D8">
        <w:rPr>
          <w:rFonts w:ascii="Times New Roman" w:hAnsi="Times New Roman" w:cs="Times New Roman"/>
          <w:sz w:val="24"/>
          <w:szCs w:val="24"/>
        </w:rPr>
        <w:t>”)</w:t>
      </w:r>
      <w:r w:rsidRPr="00F45375" w:rsidR="0028195C">
        <w:rPr>
          <w:rFonts w:ascii="Times New Roman" w:hAnsi="Times New Roman" w:cs="Times New Roman"/>
          <w:sz w:val="24"/>
          <w:szCs w:val="24"/>
        </w:rPr>
        <w:t>,</w:t>
      </w:r>
      <w:r w:rsidR="00F51943">
        <w:rPr>
          <w:rFonts w:ascii="Times New Roman" w:hAnsi="Times New Roman" w:cs="Times New Roman"/>
          <w:sz w:val="24"/>
          <w:szCs w:val="24"/>
        </w:rPr>
        <w:t xml:space="preserve"> le Parti</w:t>
      </w:r>
    </w:p>
    <w:p w:rsidR="00863B11" w:rsidP="00DD41E7" w:rsidRDefault="00863B11" w14:paraId="750197B5" w14:textId="77777777">
      <w:pPr>
        <w:jc w:val="both"/>
        <w:rPr>
          <w:rFonts w:ascii="Times New Roman" w:hAnsi="Times New Roman" w:cs="Times New Roman"/>
        </w:rPr>
      </w:pPr>
    </w:p>
    <w:p w:rsidRPr="00AA62F2" w:rsidR="00E34BCC" w:rsidP="00E34BCC" w:rsidRDefault="00C847C9" w14:paraId="77B6B03E" w14:textId="77777777">
      <w:pPr>
        <w:jc w:val="center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CONVENGONO E STIPULANO QUANTO SEGUE:</w:t>
      </w:r>
    </w:p>
    <w:p w:rsidRPr="000441E9" w:rsidR="00E34BCC" w:rsidP="00F45375" w:rsidRDefault="00C847C9" w14:paraId="1030F8B5" w14:textId="6FE932C2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1 </w:t>
      </w:r>
      <w:r w:rsidRPr="000441E9">
        <w:rPr>
          <w:rFonts w:ascii="Times New Roman" w:hAnsi="Times New Roman" w:cs="Times New Roman"/>
          <w:b/>
        </w:rPr>
        <w:t>(Oggetto)</w:t>
      </w:r>
    </w:p>
    <w:p w:rsidRPr="00F45375" w:rsidR="00C515FE" w:rsidP="00636155" w:rsidRDefault="00445749" w14:paraId="5CE7A61D" w14:textId="05BD30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1</w:t>
      </w:r>
      <w:r w:rsidRPr="000441E9" w:rsidR="00C847C9">
        <w:rPr>
          <w:rFonts w:ascii="Times New Roman" w:hAnsi="Times New Roman" w:cs="Times New Roman"/>
          <w:b/>
        </w:rPr>
        <w:t xml:space="preserve">.1 </w:t>
      </w:r>
      <w:r w:rsidRPr="003168AD" w:rsidR="003168AD">
        <w:rPr>
          <w:rFonts w:ascii="Times New Roman" w:hAnsi="Times New Roman" w:cs="Times New Roman"/>
        </w:rPr>
        <w:t xml:space="preserve">Il </w:t>
      </w:r>
      <w:r w:rsidR="00F45375">
        <w:rPr>
          <w:rFonts w:ascii="Times New Roman" w:hAnsi="Times New Roman" w:cs="Times New Roman"/>
        </w:rPr>
        <w:t>C</w:t>
      </w:r>
      <w:r w:rsidR="00C515FE">
        <w:rPr>
          <w:rFonts w:ascii="Times New Roman" w:hAnsi="Times New Roman" w:cs="Times New Roman"/>
        </w:rPr>
        <w:t xml:space="preserve">ommittente </w:t>
      </w:r>
      <w:r w:rsidRPr="003168AD" w:rsidR="003168AD">
        <w:rPr>
          <w:rFonts w:ascii="Times New Roman" w:hAnsi="Times New Roman" w:cs="Times New Roman"/>
        </w:rPr>
        <w:t xml:space="preserve">affida </w:t>
      </w:r>
      <w:r w:rsidR="00F51943">
        <w:rPr>
          <w:rFonts w:ascii="Times New Roman" w:hAnsi="Times New Roman" w:cs="Times New Roman"/>
        </w:rPr>
        <w:t>a BI-REX</w:t>
      </w:r>
      <w:r w:rsidRPr="003168AD" w:rsidR="003168AD">
        <w:rPr>
          <w:rFonts w:ascii="Times New Roman" w:hAnsi="Times New Roman" w:cs="Times New Roman"/>
        </w:rPr>
        <w:t xml:space="preserve">, che accetta alle condizioni di seguito specificate, </w:t>
      </w:r>
      <w:r w:rsidRPr="00606FCB" w:rsidR="00606FCB">
        <w:rPr>
          <w:rFonts w:ascii="Times New Roman" w:hAnsi="Times New Roman" w:cs="Times New Roman"/>
        </w:rPr>
        <w:t xml:space="preserve">la fornitura di </w:t>
      </w:r>
      <w:r w:rsidRPr="00C515FE" w:rsidR="00C515FE">
        <w:rPr>
          <w:rFonts w:ascii="Times New Roman" w:hAnsi="Times New Roman" w:cs="Times New Roman"/>
          <w:highlight w:val="yellow"/>
        </w:rPr>
        <w:t>________________</w:t>
      </w:r>
      <w:r w:rsidR="00C515FE">
        <w:rPr>
          <w:rFonts w:ascii="Times New Roman" w:hAnsi="Times New Roman" w:cs="Times New Roman"/>
        </w:rPr>
        <w:t xml:space="preserve"> (il “</w:t>
      </w:r>
      <w:r w:rsidRPr="00C515FE" w:rsidR="00C515FE">
        <w:rPr>
          <w:rFonts w:ascii="Times New Roman" w:hAnsi="Times New Roman" w:cs="Times New Roman"/>
          <w:b/>
          <w:bCs/>
        </w:rPr>
        <w:t>Servizio</w:t>
      </w:r>
      <w:r w:rsidR="00C515FE">
        <w:rPr>
          <w:rFonts w:ascii="Times New Roman" w:hAnsi="Times New Roman" w:cs="Times New Roman"/>
        </w:rPr>
        <w:t xml:space="preserve">”) </w:t>
      </w:r>
      <w:r w:rsidRPr="00606FCB" w:rsidR="00606FCB">
        <w:rPr>
          <w:rFonts w:ascii="Times New Roman" w:hAnsi="Times New Roman" w:cs="Times New Roman"/>
        </w:rPr>
        <w:t>att</w:t>
      </w:r>
      <w:r w:rsidR="00C515FE">
        <w:rPr>
          <w:rFonts w:ascii="Times New Roman" w:hAnsi="Times New Roman" w:cs="Times New Roman"/>
        </w:rPr>
        <w:t>o</w:t>
      </w:r>
      <w:r w:rsidRPr="00606FCB" w:rsidR="00606FCB">
        <w:rPr>
          <w:rFonts w:ascii="Times New Roman" w:hAnsi="Times New Roman" w:cs="Times New Roman"/>
        </w:rPr>
        <w:t xml:space="preserve"> a sviluppare ed implementare </w:t>
      </w:r>
      <w:r w:rsidR="00F63576">
        <w:rPr>
          <w:rFonts w:ascii="Times New Roman" w:hAnsi="Times New Roman" w:cs="Times New Roman"/>
        </w:rPr>
        <w:t xml:space="preserve">quanto previsto </w:t>
      </w:r>
      <w:r w:rsidR="00C515FE">
        <w:rPr>
          <w:rFonts w:ascii="Times New Roman" w:hAnsi="Times New Roman" w:cs="Times New Roman"/>
        </w:rPr>
        <w:t>nell’</w:t>
      </w:r>
      <w:r w:rsidRPr="00F45375" w:rsidR="00C515FE">
        <w:rPr>
          <w:rFonts w:ascii="Times New Roman" w:hAnsi="Times New Roman" w:cs="Times New Roman"/>
          <w:b/>
          <w:sz w:val="24"/>
          <w:szCs w:val="24"/>
        </w:rPr>
        <w:t xml:space="preserve">Offerta n° </w:t>
      </w:r>
      <w:r w:rsidRPr="00F45375" w:rsidR="00C515FE">
        <w:rPr>
          <w:rFonts w:ascii="Times New Roman" w:hAnsi="Times New Roman" w:cs="Times New Roman"/>
          <w:b/>
          <w:sz w:val="24"/>
          <w:szCs w:val="24"/>
          <w:highlight w:val="yellow"/>
        </w:rPr>
        <w:t>XXX-XXXX</w:t>
      </w:r>
      <w:r w:rsidRPr="00F45375" w:rsidR="00C515F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E62B2" w:rsidR="00C515FE">
        <w:rPr>
          <w:rFonts w:ascii="Times New Roman" w:hAnsi="Times New Roman" w:cs="Times New Roman"/>
          <w:b/>
          <w:sz w:val="24"/>
          <w:szCs w:val="24"/>
        </w:rPr>
        <w:t xml:space="preserve">CUP B37H24001040006 </w:t>
      </w:r>
      <w:r w:rsidRPr="00F45375" w:rsidR="00C515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45375" w:rsidR="00C515FE">
        <w:rPr>
          <w:rFonts w:ascii="Times New Roman" w:hAnsi="Times New Roman" w:eastAsia="Times New Roman" w:cs="Times New Roman"/>
          <w:b/>
          <w:bCs/>
          <w:sz w:val="24"/>
          <w:szCs w:val="24"/>
        </w:rPr>
        <w:t>Next Generation EU (PNRR) - M4C2I2.3</w:t>
      </w:r>
      <w:r w:rsidR="002767F2">
        <w:rPr>
          <w:rFonts w:ascii="Times New Roman" w:hAnsi="Times New Roman" w:eastAsia="Times New Roman" w:cs="Times New Roman"/>
          <w:b/>
          <w:bCs/>
          <w:sz w:val="24"/>
          <w:szCs w:val="24"/>
        </w:rPr>
        <w:t>.</w:t>
      </w:r>
      <w:r w:rsidRPr="009E0CFD" w:rsidR="002C060C">
        <w:rPr>
          <w:rFonts w:ascii="Times New Roman" w:hAnsi="Times New Roman" w:cs="Times New Roman"/>
        </w:rPr>
        <w:t xml:space="preserve"> </w:t>
      </w:r>
    </w:p>
    <w:p w:rsidR="00E34BCC" w:rsidP="00636155" w:rsidRDefault="00292C43" w14:paraId="1B74A781" w14:textId="257ECBE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3168AD" w:rsidR="00606FCB">
        <w:rPr>
          <w:rFonts w:ascii="Times New Roman" w:hAnsi="Times New Roman" w:cs="Times New Roman"/>
        </w:rPr>
        <w:t xml:space="preserve">e specifiche tecniche </w:t>
      </w:r>
      <w:r w:rsidR="00C515FE">
        <w:rPr>
          <w:rFonts w:ascii="Times New Roman" w:hAnsi="Times New Roman" w:cs="Times New Roman"/>
        </w:rPr>
        <w:t>del Servizio</w:t>
      </w:r>
      <w:r w:rsidR="009076A8">
        <w:rPr>
          <w:rFonts w:ascii="Times New Roman" w:hAnsi="Times New Roman" w:cs="Times New Roman"/>
        </w:rPr>
        <w:t>, la durata del Servizio</w:t>
      </w:r>
      <w:r w:rsidR="00C515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ed il piano di sviluppo dell’attività sono </w:t>
      </w:r>
      <w:r w:rsidRPr="00A45BED">
        <w:rPr>
          <w:rFonts w:ascii="Times New Roman" w:hAnsi="Times New Roman" w:cs="Times New Roman"/>
        </w:rPr>
        <w:t>illustrate nell’</w:t>
      </w:r>
      <w:r w:rsidRPr="00A45BED" w:rsidR="00606FCB">
        <w:rPr>
          <w:rFonts w:ascii="Times New Roman" w:hAnsi="Times New Roman" w:cs="Times New Roman"/>
        </w:rPr>
        <w:t>Allegato</w:t>
      </w:r>
      <w:r w:rsidRPr="00A45BED" w:rsidR="00A45BED">
        <w:rPr>
          <w:rFonts w:ascii="Times New Roman" w:hAnsi="Times New Roman" w:cs="Times New Roman"/>
        </w:rPr>
        <w:t xml:space="preserve"> tecnico</w:t>
      </w:r>
      <w:r w:rsidR="00A45B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al presente </w:t>
      </w:r>
      <w:r w:rsidR="005858D8">
        <w:rPr>
          <w:rFonts w:ascii="Times New Roman" w:hAnsi="Times New Roman" w:cs="Times New Roman"/>
        </w:rPr>
        <w:t>Patto integrativo</w:t>
      </w:r>
      <w:r w:rsidRPr="00606FCB" w:rsidR="00606FCB">
        <w:rPr>
          <w:rFonts w:ascii="Times New Roman" w:hAnsi="Times New Roman" w:cs="Times New Roman"/>
        </w:rPr>
        <w:t xml:space="preserve">. </w:t>
      </w:r>
    </w:p>
    <w:p w:rsidRPr="00AC31AD" w:rsidR="00AC31AD" w:rsidP="00636155" w:rsidRDefault="00AC31AD" w14:paraId="12122F17" w14:textId="4E922647">
      <w:pPr>
        <w:spacing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</w:rPr>
        <w:t>1</w:t>
      </w:r>
      <w:r w:rsidRPr="000441E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2</w:t>
      </w:r>
      <w:r w:rsidRPr="000441E9">
        <w:rPr>
          <w:rFonts w:ascii="Times New Roman" w:hAnsi="Times New Roman" w:cs="Times New Roman"/>
          <w:b/>
        </w:rPr>
        <w:t xml:space="preserve"> </w:t>
      </w:r>
      <w:r>
        <w:rPr>
          <w:rStyle w:val="A4-Laser"/>
          <w:rFonts w:ascii="Times New Roman" w:hAnsi="Times New Roman" w:cs="Times New Roman"/>
          <w:lang w:val="it-IT"/>
        </w:rPr>
        <w:t>Il Committente</w:t>
      </w:r>
      <w:r w:rsidRPr="00445749">
        <w:rPr>
          <w:rStyle w:val="A4-Laser"/>
          <w:rFonts w:ascii="Times New Roman" w:hAnsi="Times New Roman" w:cs="Times New Roman"/>
          <w:lang w:val="it-IT"/>
        </w:rPr>
        <w:t xml:space="preserve"> renderà disponibili </w:t>
      </w:r>
      <w:r>
        <w:rPr>
          <w:rStyle w:val="A4-Laser"/>
          <w:rFonts w:ascii="Times New Roman" w:hAnsi="Times New Roman" w:cs="Times New Roman"/>
          <w:lang w:val="it-IT"/>
        </w:rPr>
        <w:t xml:space="preserve">a BI-REX </w:t>
      </w:r>
      <w:r w:rsidRPr="00445749">
        <w:rPr>
          <w:rStyle w:val="A4-Laser"/>
          <w:rFonts w:ascii="Times New Roman" w:hAnsi="Times New Roman" w:cs="Times New Roman"/>
          <w:lang w:val="it-IT"/>
        </w:rPr>
        <w:t xml:space="preserve">le informazioni, i dati e quant’altro necessario per una corretta e tempestiva esecuzione </w:t>
      </w:r>
      <w:r>
        <w:rPr>
          <w:rStyle w:val="A4-Laser"/>
          <w:rFonts w:ascii="Times New Roman" w:hAnsi="Times New Roman" w:cs="Times New Roman"/>
          <w:lang w:val="it-IT"/>
        </w:rPr>
        <w:t>del Servizio.</w:t>
      </w:r>
    </w:p>
    <w:p w:rsidR="00636155" w:rsidP="00636155" w:rsidRDefault="00AC31AD" w14:paraId="6FE50878" w14:textId="7777777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1.3 </w:t>
      </w:r>
      <w:r>
        <w:rPr>
          <w:rFonts w:ascii="Times New Roman" w:hAnsi="Times New Roman" w:cs="Times New Roman"/>
        </w:rPr>
        <w:t>Le Parti potranno concordare per iscritto eventuali modifiche</w:t>
      </w:r>
      <w:bookmarkStart w:name="_Hlk40894413" w:id="1"/>
      <w:r>
        <w:rPr>
          <w:rFonts w:ascii="Times New Roman" w:hAnsi="Times New Roman" w:cs="Times New Roman"/>
        </w:rPr>
        <w:t xml:space="preserve"> </w:t>
      </w:r>
      <w:bookmarkEnd w:id="1"/>
      <w:r>
        <w:rPr>
          <w:rFonts w:ascii="Times New Roman" w:hAnsi="Times New Roman" w:cs="Times New Roman"/>
        </w:rPr>
        <w:t xml:space="preserve">che si rendano necessarie o comunque opportune per il miglior esito delle attività. </w:t>
      </w:r>
    </w:p>
    <w:p w:rsidR="00636155" w:rsidP="00636155" w:rsidRDefault="00636155" w14:paraId="761F753C" w14:textId="77777777">
      <w:pPr>
        <w:spacing w:line="240" w:lineRule="auto"/>
        <w:jc w:val="both"/>
        <w:rPr>
          <w:rFonts w:ascii="Times New Roman" w:hAnsi="Times New Roman" w:cs="Times New Roman"/>
        </w:rPr>
      </w:pPr>
    </w:p>
    <w:p w:rsidRPr="00636155" w:rsidR="00AC31AD" w:rsidP="00636155" w:rsidRDefault="00AC31AD" w14:paraId="7DB24A9D" w14:textId="4082D48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Art. 2 (Referente delle attività)</w:t>
      </w:r>
    </w:p>
    <w:p w:rsidR="00AC31AD" w:rsidP="00636155" w:rsidRDefault="00AC31AD" w14:paraId="3BE577A0" w14:textId="4EB73A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2.1</w:t>
      </w:r>
      <w:r>
        <w:rPr>
          <w:rFonts w:ascii="Times New Roman" w:hAnsi="Times New Roman" w:cs="Times New Roman"/>
        </w:rPr>
        <w:t xml:space="preserve"> Il Committente designa quale Referente delle attività </w:t>
      </w:r>
      <w:r w:rsidRPr="00380E7B">
        <w:rPr>
          <w:rFonts w:ascii="Times New Roman" w:hAnsi="Times New Roman" w:cs="Times New Roman"/>
          <w:highlight w:val="yellow"/>
        </w:rPr>
        <w:t>XXXXX</w:t>
      </w:r>
    </w:p>
    <w:p w:rsidR="00AC31AD" w:rsidP="00636155" w:rsidRDefault="00AC31AD" w14:paraId="6D2B0213" w14:textId="4854A26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2.2 </w:t>
      </w:r>
      <w:r>
        <w:rPr>
          <w:rFonts w:ascii="Times New Roman" w:hAnsi="Times New Roman" w:cs="Times New Roman"/>
          <w:bCs/>
        </w:rPr>
        <w:t>BI-REX comunicherà al Committente il nominativo del Referente.</w:t>
      </w:r>
    </w:p>
    <w:p w:rsidR="00AC31AD" w:rsidP="00636155" w:rsidRDefault="00AC31AD" w14:paraId="25FB81A6" w14:textId="771F135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2.3 </w:t>
      </w:r>
      <w:r>
        <w:rPr>
          <w:rFonts w:ascii="Times New Roman" w:hAnsi="Times New Roman" w:cs="Times New Roman"/>
        </w:rPr>
        <w:t xml:space="preserve">Le Parti potranno in qualunque momento concordare la sostituzione dei Referenti come sopra designati, dandone tempestivamente comunicazione per iscritto all’altra Parte. </w:t>
      </w:r>
    </w:p>
    <w:p w:rsidR="00636155" w:rsidP="00E34BCC" w:rsidRDefault="00636155" w14:paraId="794D8F42" w14:textId="77777777">
      <w:pPr>
        <w:jc w:val="both"/>
        <w:rPr>
          <w:rFonts w:ascii="Times New Roman" w:hAnsi="Times New Roman" w:cs="Times New Roman"/>
          <w:b/>
        </w:rPr>
      </w:pPr>
    </w:p>
    <w:p w:rsidRPr="00923809" w:rsidR="00E34BCC" w:rsidP="00E34BCC" w:rsidRDefault="00C847C9" w14:paraId="6DA85340" w14:textId="2FE18239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AC31AD">
        <w:rPr>
          <w:rFonts w:ascii="Times New Roman" w:hAnsi="Times New Roman" w:cs="Times New Roman"/>
          <w:b/>
        </w:rPr>
        <w:t>3</w:t>
      </w:r>
      <w:r w:rsidRPr="00923809">
        <w:rPr>
          <w:rFonts w:ascii="Times New Roman" w:hAnsi="Times New Roman" w:cs="Times New Roman"/>
          <w:b/>
        </w:rPr>
        <w:t xml:space="preserve"> (Modalità e luogo di esecuzione dell</w:t>
      </w:r>
      <w:r w:rsidRPr="00923809" w:rsidR="009E25D1">
        <w:rPr>
          <w:rFonts w:ascii="Times New Roman" w:hAnsi="Times New Roman" w:cs="Times New Roman"/>
          <w:b/>
        </w:rPr>
        <w:t>e attività</w:t>
      </w:r>
      <w:r w:rsidRPr="00923809">
        <w:rPr>
          <w:rFonts w:ascii="Times New Roman" w:hAnsi="Times New Roman" w:cs="Times New Roman"/>
          <w:b/>
        </w:rPr>
        <w:t>)</w:t>
      </w:r>
    </w:p>
    <w:p w:rsidRPr="00923809" w:rsidR="00C319A0" w:rsidP="00E97407" w:rsidRDefault="00AC31AD" w14:paraId="0A96EAAF" w14:textId="3F1206FF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80"/>
        <w:jc w:val="both"/>
        <w:textAlignment w:val="baseline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lastRenderedPageBreak/>
        <w:t>3</w:t>
      </w:r>
      <w:r w:rsidRPr="00923809" w:rsidR="00C847C9">
        <w:rPr>
          <w:rFonts w:ascii="Times New Roman" w:hAnsi="Times New Roman" w:cs="Times New Roman"/>
          <w:b/>
        </w:rPr>
        <w:t xml:space="preserve">.1 </w:t>
      </w:r>
      <w:r w:rsidRPr="00923809" w:rsidR="00184373">
        <w:rPr>
          <w:rFonts w:ascii="Times New Roman" w:hAnsi="Times New Roman" w:cs="Times New Roman"/>
          <w:bCs/>
        </w:rPr>
        <w:t>Le attività saranno svolte prevalentemente presso</w:t>
      </w:r>
      <w:r w:rsidR="00E97407">
        <w:rPr>
          <w:rFonts w:ascii="Times New Roman" w:hAnsi="Times New Roman" w:cs="Times New Roman"/>
          <w:bCs/>
        </w:rPr>
        <w:t xml:space="preserve"> </w:t>
      </w:r>
      <w:r w:rsidRPr="00EF0531" w:rsidR="00E97407">
        <w:rPr>
          <w:rStyle w:val="A4-Laser"/>
          <w:rFonts w:ascii="Times New Roman" w:hAnsi="Times New Roman"/>
          <w:sz w:val="22"/>
          <w:lang w:val="it-IT"/>
        </w:rPr>
        <w:t xml:space="preserve">il luogo </w:t>
      </w:r>
      <w:r w:rsidRPr="00A45BED" w:rsidR="00E97407">
        <w:rPr>
          <w:rStyle w:val="A4-Laser"/>
          <w:rFonts w:ascii="Times New Roman" w:hAnsi="Times New Roman"/>
          <w:sz w:val="22"/>
          <w:lang w:val="it-IT"/>
        </w:rPr>
        <w:t>individuato nell’</w:t>
      </w:r>
      <w:r w:rsidRPr="00A45BED" w:rsidR="00D324D7">
        <w:rPr>
          <w:rStyle w:val="A4-Laser"/>
          <w:rFonts w:ascii="Times New Roman" w:hAnsi="Times New Roman"/>
          <w:sz w:val="22"/>
          <w:lang w:val="it-IT"/>
        </w:rPr>
        <w:t xml:space="preserve">Allegato </w:t>
      </w:r>
      <w:r w:rsidRPr="00A45BED" w:rsidR="00A45BED">
        <w:rPr>
          <w:rStyle w:val="A4-Laser"/>
          <w:rFonts w:ascii="Times New Roman" w:hAnsi="Times New Roman"/>
          <w:sz w:val="22"/>
          <w:lang w:val="it-IT"/>
        </w:rPr>
        <w:t>tecnico</w:t>
      </w:r>
      <w:r w:rsidR="00A45BED">
        <w:rPr>
          <w:rStyle w:val="A4-Laser"/>
          <w:rFonts w:ascii="Times New Roman" w:hAnsi="Times New Roman"/>
          <w:sz w:val="22"/>
          <w:lang w:val="it-IT"/>
        </w:rPr>
        <w:t xml:space="preserve"> che </w:t>
      </w:r>
      <w:r w:rsidR="00E97407">
        <w:rPr>
          <w:rStyle w:val="A4-Laser"/>
          <w:rFonts w:ascii="Times New Roman" w:hAnsi="Times New Roman"/>
          <w:sz w:val="22"/>
          <w:lang w:val="it-IT"/>
        </w:rPr>
        <w:t xml:space="preserve">potrà eventualmente variare, previa comunicazione </w:t>
      </w:r>
      <w:r w:rsidR="002A6139">
        <w:rPr>
          <w:rStyle w:val="A4-Laser"/>
          <w:rFonts w:ascii="Times New Roman" w:hAnsi="Times New Roman"/>
          <w:sz w:val="22"/>
          <w:lang w:val="it-IT"/>
        </w:rPr>
        <w:t>di B</w:t>
      </w:r>
      <w:r w:rsidR="00D324D7">
        <w:rPr>
          <w:rStyle w:val="A4-Laser"/>
          <w:rFonts w:ascii="Times New Roman" w:hAnsi="Times New Roman"/>
          <w:sz w:val="22"/>
          <w:lang w:val="it-IT"/>
        </w:rPr>
        <w:t>I</w:t>
      </w:r>
      <w:r w:rsidR="002A6139">
        <w:rPr>
          <w:rStyle w:val="A4-Laser"/>
          <w:rFonts w:ascii="Times New Roman" w:hAnsi="Times New Roman"/>
          <w:sz w:val="22"/>
          <w:lang w:val="it-IT"/>
        </w:rPr>
        <w:t>-R</w:t>
      </w:r>
      <w:r w:rsidR="002C060C">
        <w:rPr>
          <w:rStyle w:val="A4-Laser"/>
          <w:rFonts w:ascii="Times New Roman" w:hAnsi="Times New Roman"/>
          <w:sz w:val="22"/>
          <w:lang w:val="it-IT"/>
        </w:rPr>
        <w:t>EX</w:t>
      </w:r>
      <w:r w:rsidR="00E97407">
        <w:rPr>
          <w:rStyle w:val="A4-Laser"/>
          <w:rFonts w:ascii="Times New Roman" w:hAnsi="Times New Roman"/>
          <w:sz w:val="22"/>
          <w:lang w:val="it-IT"/>
        </w:rPr>
        <w:t xml:space="preserve">, </w:t>
      </w:r>
      <w:r w:rsidRPr="00250356" w:rsidR="00E97407">
        <w:rPr>
          <w:rStyle w:val="A4-Laser"/>
          <w:rFonts w:ascii="Times New Roman" w:hAnsi="Times New Roman"/>
          <w:sz w:val="22"/>
          <w:lang w:val="it-IT"/>
        </w:rPr>
        <w:t>in relazione a specifiche esigenze</w:t>
      </w:r>
      <w:r w:rsidR="00E97407">
        <w:rPr>
          <w:rFonts w:ascii="Times New Roman" w:hAnsi="Times New Roman" w:cs="Times New Roman"/>
          <w:bCs/>
        </w:rPr>
        <w:t xml:space="preserve"> di quest’ultim</w:t>
      </w:r>
      <w:r w:rsidR="002A6139">
        <w:rPr>
          <w:rFonts w:ascii="Times New Roman" w:hAnsi="Times New Roman" w:cs="Times New Roman"/>
          <w:bCs/>
        </w:rPr>
        <w:t>a</w:t>
      </w:r>
      <w:r w:rsidR="00E97407">
        <w:rPr>
          <w:rFonts w:ascii="Times New Roman" w:hAnsi="Times New Roman" w:cs="Times New Roman"/>
          <w:bCs/>
        </w:rPr>
        <w:t>.</w:t>
      </w:r>
    </w:p>
    <w:p w:rsidRPr="00AA62F2" w:rsidR="00E34BCC" w:rsidP="00E34BCC" w:rsidRDefault="00AC31AD" w14:paraId="6D8EA92C" w14:textId="454513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Pr="0098535A" w:rsidR="00184373">
        <w:rPr>
          <w:rFonts w:ascii="Times New Roman" w:hAnsi="Times New Roman" w:cs="Times New Roman"/>
          <w:b/>
          <w:bCs/>
        </w:rPr>
        <w:t>.2</w:t>
      </w:r>
      <w:r w:rsidR="00184373">
        <w:rPr>
          <w:rFonts w:ascii="Times New Roman" w:hAnsi="Times New Roman" w:cs="Times New Roman"/>
        </w:rPr>
        <w:t xml:space="preserve"> </w:t>
      </w:r>
      <w:r w:rsidRPr="00AA62F2" w:rsidR="00C847C9">
        <w:rPr>
          <w:rFonts w:ascii="Times New Roman" w:hAnsi="Times New Roman" w:cs="Times New Roman"/>
        </w:rPr>
        <w:t>Allo scopo di favorire l’attuazione del</w:t>
      </w:r>
      <w:r w:rsidR="00A45BED">
        <w:rPr>
          <w:rFonts w:ascii="Times New Roman" w:hAnsi="Times New Roman" w:cs="Times New Roman"/>
        </w:rPr>
        <w:t xml:space="preserve"> Servizio</w:t>
      </w:r>
      <w:r w:rsidRPr="00AA62F2" w:rsidR="00C847C9">
        <w:rPr>
          <w:rFonts w:ascii="Times New Roman" w:hAnsi="Times New Roman" w:cs="Times New Roman"/>
        </w:rPr>
        <w:t>, qualora parte d</w:t>
      </w:r>
      <w:r w:rsidR="00A45BED">
        <w:rPr>
          <w:rFonts w:ascii="Times New Roman" w:hAnsi="Times New Roman" w:cs="Times New Roman"/>
        </w:rPr>
        <w:t xml:space="preserve">elle attività dovesse </w:t>
      </w:r>
      <w:r w:rsidRPr="00AA62F2" w:rsidR="00C847C9">
        <w:rPr>
          <w:rFonts w:ascii="Times New Roman" w:hAnsi="Times New Roman" w:cs="Times New Roman"/>
        </w:rPr>
        <w:t>essere svolta presso i locali de</w:t>
      </w:r>
      <w:r w:rsidR="00BA6A29">
        <w:rPr>
          <w:rFonts w:ascii="Times New Roman" w:hAnsi="Times New Roman" w:cs="Times New Roman"/>
        </w:rPr>
        <w:t>l</w:t>
      </w:r>
      <w:r w:rsidRPr="00AA62F2" w:rsidR="00C847C9">
        <w:rPr>
          <w:rFonts w:ascii="Times New Roman" w:hAnsi="Times New Roman" w:cs="Times New Roman"/>
        </w:rPr>
        <w:t xml:space="preserve"> Committent</w:t>
      </w:r>
      <w:r w:rsidR="00BA6A29">
        <w:rPr>
          <w:rFonts w:ascii="Times New Roman" w:hAnsi="Times New Roman" w:cs="Times New Roman"/>
        </w:rPr>
        <w:t>e</w:t>
      </w:r>
      <w:r w:rsidRPr="00AA62F2" w:rsidR="00C847C9">
        <w:rPr>
          <w:rFonts w:ascii="Times New Roman" w:hAnsi="Times New Roman" w:cs="Times New Roman"/>
        </w:rPr>
        <w:t>, quest</w:t>
      </w:r>
      <w:r w:rsidR="00BA6A29">
        <w:rPr>
          <w:rFonts w:ascii="Times New Roman" w:hAnsi="Times New Roman" w:cs="Times New Roman"/>
        </w:rPr>
        <w:t>o</w:t>
      </w:r>
      <w:r w:rsidR="00C847C9">
        <w:rPr>
          <w:rFonts w:ascii="Times New Roman" w:hAnsi="Times New Roman" w:cs="Times New Roman"/>
        </w:rPr>
        <w:t xml:space="preserve"> </w:t>
      </w:r>
      <w:r w:rsidRPr="00AA62F2" w:rsidR="00C847C9">
        <w:rPr>
          <w:rFonts w:ascii="Times New Roman" w:hAnsi="Times New Roman" w:cs="Times New Roman"/>
        </w:rPr>
        <w:t>ultim</w:t>
      </w:r>
      <w:r w:rsidR="00BA6A29">
        <w:rPr>
          <w:rFonts w:ascii="Times New Roman" w:hAnsi="Times New Roman" w:cs="Times New Roman"/>
        </w:rPr>
        <w:t>o</w:t>
      </w:r>
      <w:r w:rsidRPr="00AA62F2" w:rsidR="00C847C9">
        <w:rPr>
          <w:rFonts w:ascii="Times New Roman" w:hAnsi="Times New Roman" w:cs="Times New Roman"/>
        </w:rPr>
        <w:t xml:space="preserve"> si impegna fin d’ora a concedere al personale coinvolto, l’accesso ai locali predetti nonché l’utilizzazione dei macchinari, attrezzature o altri beni di proprietà de</w:t>
      </w:r>
      <w:r w:rsidR="009E1176">
        <w:rPr>
          <w:rFonts w:ascii="Times New Roman" w:hAnsi="Times New Roman" w:cs="Times New Roman"/>
        </w:rPr>
        <w:t>l</w:t>
      </w:r>
      <w:r w:rsidRPr="00AA62F2" w:rsidR="00C847C9">
        <w:rPr>
          <w:rFonts w:ascii="Times New Roman" w:hAnsi="Times New Roman" w:cs="Times New Roman"/>
        </w:rPr>
        <w:t xml:space="preserve"> Committent</w:t>
      </w:r>
      <w:r w:rsidR="009E1176">
        <w:rPr>
          <w:rFonts w:ascii="Times New Roman" w:hAnsi="Times New Roman" w:cs="Times New Roman"/>
        </w:rPr>
        <w:t>e</w:t>
      </w:r>
      <w:r w:rsidRPr="00AA62F2" w:rsidR="00C847C9">
        <w:rPr>
          <w:rFonts w:ascii="Times New Roman" w:hAnsi="Times New Roman" w:cs="Times New Roman"/>
        </w:rPr>
        <w:t xml:space="preserve"> ivi collocati.</w:t>
      </w:r>
    </w:p>
    <w:p w:rsidRPr="000441E9" w:rsidR="00A163D3" w:rsidP="00A163D3" w:rsidRDefault="00AC31AD" w14:paraId="1DFF9E15" w14:textId="17E735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0441E9" w:rsidR="00A163D3">
        <w:rPr>
          <w:rFonts w:ascii="Times New Roman" w:hAnsi="Times New Roman" w:cs="Times New Roman"/>
          <w:b/>
        </w:rPr>
        <w:t xml:space="preserve">.3 </w:t>
      </w:r>
      <w:r w:rsidRPr="000441E9" w:rsidR="00A163D3">
        <w:rPr>
          <w:rFonts w:ascii="Times New Roman" w:hAnsi="Times New Roman" w:cs="Times New Roman"/>
        </w:rPr>
        <w:t xml:space="preserve">È posto a carico </w:t>
      </w:r>
      <w:r w:rsidRPr="000441E9" w:rsidR="00A163D3">
        <w:rPr>
          <w:rFonts w:ascii="Times New Roman" w:hAnsi="Times New Roman"/>
        </w:rPr>
        <w:t xml:space="preserve">del Committente </w:t>
      </w:r>
      <w:r w:rsidRPr="000441E9" w:rsidR="00A163D3">
        <w:rPr>
          <w:rFonts w:ascii="Times New Roman" w:hAnsi="Times New Roman" w:cs="Times New Roman"/>
        </w:rPr>
        <w:t xml:space="preserve">l’ottenimento di eventuali permessi e autorizzazioni necessari per l’attuazione delle attività in conformità con le disposizioni </w:t>
      </w:r>
      <w:r w:rsidRPr="000441E9" w:rsidR="00A163D3">
        <w:rPr>
          <w:rFonts w:ascii="Times New Roman" w:hAnsi="Times New Roman"/>
        </w:rPr>
        <w:t>del</w:t>
      </w:r>
      <w:r w:rsidRPr="000441E9" w:rsidR="00A163D3">
        <w:rPr>
          <w:rFonts w:ascii="Times New Roman" w:hAnsi="Times New Roman" w:cs="Times New Roman"/>
        </w:rPr>
        <w:t xml:space="preserve"> </w:t>
      </w:r>
      <w:r w:rsidRPr="000441E9" w:rsidR="00A163D3">
        <w:rPr>
          <w:rFonts w:ascii="Times New Roman" w:hAnsi="Times New Roman"/>
        </w:rPr>
        <w:t xml:space="preserve">presente </w:t>
      </w:r>
      <w:r w:rsidR="005858D8">
        <w:rPr>
          <w:rFonts w:ascii="Times New Roman" w:hAnsi="Times New Roman"/>
        </w:rPr>
        <w:t>Patto integrativo</w:t>
      </w:r>
      <w:r w:rsidRPr="000441E9" w:rsidR="00A163D3">
        <w:rPr>
          <w:rFonts w:ascii="Times New Roman" w:hAnsi="Times New Roman"/>
        </w:rPr>
        <w:t xml:space="preserve"> e quelle</w:t>
      </w:r>
      <w:r w:rsidRPr="000441E9" w:rsidR="00A163D3">
        <w:rPr>
          <w:rFonts w:ascii="Times New Roman" w:hAnsi="Times New Roman" w:cs="Times New Roman"/>
        </w:rPr>
        <w:t xml:space="preserve"> in vigore nel luogo in cui devono essere effettuate le attività </w:t>
      </w:r>
      <w:r w:rsidR="00A45BED">
        <w:rPr>
          <w:rFonts w:ascii="Times New Roman" w:hAnsi="Times New Roman" w:cs="Times New Roman"/>
        </w:rPr>
        <w:t xml:space="preserve">esecutive del Servizio </w:t>
      </w:r>
      <w:r w:rsidRPr="000441E9" w:rsidR="00A163D3">
        <w:rPr>
          <w:rFonts w:ascii="Times New Roman" w:hAnsi="Times New Roman" w:cs="Times New Roman"/>
        </w:rPr>
        <w:t>e per gli scopi cui esse sono destinate.</w:t>
      </w:r>
    </w:p>
    <w:p w:rsidRPr="00AC31AD" w:rsidR="002A6139" w:rsidP="00AC31AD" w:rsidRDefault="00AC31AD" w14:paraId="08279933" w14:textId="7E37089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3</w:t>
      </w:r>
      <w:r w:rsidRPr="00923809" w:rsidR="00184373">
        <w:rPr>
          <w:rFonts w:ascii="Times New Roman" w:hAnsi="Times New Roman"/>
          <w:b/>
          <w:bCs/>
        </w:rPr>
        <w:t>.</w:t>
      </w:r>
      <w:r w:rsidRPr="00923809" w:rsidR="00F74D26">
        <w:rPr>
          <w:rFonts w:ascii="Times New Roman" w:hAnsi="Times New Roman"/>
          <w:b/>
          <w:bCs/>
        </w:rPr>
        <w:t>4</w:t>
      </w:r>
      <w:r w:rsidRPr="00923809" w:rsidR="00184373">
        <w:rPr>
          <w:rFonts w:ascii="Times New Roman" w:hAnsi="Times New Roman"/>
        </w:rPr>
        <w:t xml:space="preserve"> Le attività </w:t>
      </w:r>
      <w:r w:rsidR="00B31B35">
        <w:rPr>
          <w:rFonts w:ascii="Times New Roman" w:hAnsi="Times New Roman"/>
        </w:rPr>
        <w:t xml:space="preserve">esecutive del Servizio </w:t>
      </w:r>
      <w:r w:rsidRPr="00923809" w:rsidR="00184373">
        <w:rPr>
          <w:rFonts w:ascii="Times New Roman" w:hAnsi="Times New Roman"/>
        </w:rPr>
        <w:t>saranno considerate</w:t>
      </w:r>
      <w:r w:rsidRPr="00AC070F" w:rsidR="00184373">
        <w:rPr>
          <w:rFonts w:ascii="Times New Roman" w:hAnsi="Times New Roman"/>
        </w:rPr>
        <w:t xml:space="preserve"> completate al momento dell</w:t>
      </w:r>
      <w:r w:rsidR="006506F4">
        <w:rPr>
          <w:rFonts w:ascii="Times New Roman" w:hAnsi="Times New Roman"/>
        </w:rPr>
        <w:t xml:space="preserve">’accettazione </w:t>
      </w:r>
      <w:r w:rsidR="004D093B">
        <w:rPr>
          <w:rFonts w:ascii="Times New Roman" w:hAnsi="Times New Roman"/>
        </w:rPr>
        <w:t xml:space="preserve">formale </w:t>
      </w:r>
      <w:r w:rsidRPr="00AC070F" w:rsidR="00184373">
        <w:rPr>
          <w:rFonts w:ascii="Times New Roman" w:hAnsi="Times New Roman"/>
        </w:rPr>
        <w:t xml:space="preserve">da parte del </w:t>
      </w:r>
      <w:r w:rsidRPr="00AC070F" w:rsidR="00AD0631">
        <w:rPr>
          <w:rFonts w:ascii="Times New Roman" w:hAnsi="Times New Roman"/>
        </w:rPr>
        <w:t xml:space="preserve">Referente </w:t>
      </w:r>
      <w:r w:rsidR="00E90066">
        <w:rPr>
          <w:rFonts w:ascii="Times New Roman" w:hAnsi="Times New Roman"/>
        </w:rPr>
        <w:t xml:space="preserve">del </w:t>
      </w:r>
      <w:r w:rsidR="00B31B35">
        <w:rPr>
          <w:rFonts w:ascii="Times New Roman" w:hAnsi="Times New Roman"/>
        </w:rPr>
        <w:t>C</w:t>
      </w:r>
      <w:r w:rsidR="00E90066">
        <w:rPr>
          <w:rFonts w:ascii="Times New Roman" w:hAnsi="Times New Roman"/>
        </w:rPr>
        <w:t>ommittente</w:t>
      </w:r>
      <w:r w:rsidRPr="00AC070F" w:rsidR="00184373">
        <w:rPr>
          <w:rFonts w:ascii="Times New Roman" w:hAnsi="Times New Roman"/>
        </w:rPr>
        <w:t>.</w:t>
      </w:r>
    </w:p>
    <w:p w:rsidRPr="00AC31AD" w:rsidR="00E34BCC" w:rsidDel="000205D2" w:rsidP="00E34BCC" w:rsidRDefault="00C847C9" w14:paraId="2DFDE40B" w14:textId="6D77D615">
      <w:pPr>
        <w:rPr>
          <w:rFonts w:ascii="Times New Roman" w:hAnsi="Times New Roman" w:cs="Times New Roman"/>
          <w:b/>
        </w:rPr>
      </w:pPr>
      <w:r w:rsidRPr="00AC31AD" w:rsidDel="000205D2">
        <w:rPr>
          <w:rFonts w:ascii="Times New Roman" w:hAnsi="Times New Roman" w:cs="Times New Roman"/>
          <w:b/>
        </w:rPr>
        <w:t xml:space="preserve">Art. </w:t>
      </w:r>
      <w:r w:rsidRPr="00AC31AD" w:rsidR="00AC31AD">
        <w:rPr>
          <w:rFonts w:ascii="Times New Roman" w:hAnsi="Times New Roman" w:cs="Times New Roman"/>
          <w:b/>
        </w:rPr>
        <w:t>4</w:t>
      </w:r>
      <w:r w:rsidRPr="00AC31AD" w:rsidDel="000205D2">
        <w:rPr>
          <w:rFonts w:ascii="Times New Roman" w:hAnsi="Times New Roman" w:cs="Times New Roman"/>
          <w:b/>
        </w:rPr>
        <w:t xml:space="preserve"> (Personale)</w:t>
      </w:r>
    </w:p>
    <w:p w:rsidR="00A60247" w:rsidDel="000205D2" w:rsidP="00A60247" w:rsidRDefault="00AC31AD" w14:paraId="3FE90D46" w14:textId="3AC940A9">
      <w:pPr>
        <w:jc w:val="both"/>
        <w:rPr>
          <w:rFonts w:ascii="Times New Roman" w:hAnsi="Times New Roman" w:eastAsia="??" w:cs="Times New Roman"/>
          <w:kern w:val="1"/>
          <w:lang w:eastAsia="ar-SA"/>
        </w:rPr>
      </w:pPr>
      <w:r w:rsidRPr="00AC31AD">
        <w:rPr>
          <w:rFonts w:ascii="Times New Roman" w:hAnsi="Times New Roman" w:cs="Times New Roman"/>
          <w:b/>
          <w:bCs/>
        </w:rPr>
        <w:t>4</w:t>
      </w:r>
      <w:r w:rsidRPr="00AC31AD" w:rsidR="00C847C9">
        <w:rPr>
          <w:rFonts w:ascii="Times New Roman" w:hAnsi="Times New Roman" w:cs="Times New Roman"/>
          <w:b/>
          <w:bCs/>
        </w:rPr>
        <w:t>.</w:t>
      </w:r>
      <w:r w:rsidRPr="00AC31AD" w:rsidR="00767E9D">
        <w:rPr>
          <w:rFonts w:ascii="Times New Roman" w:hAnsi="Times New Roman" w:cs="Times New Roman"/>
          <w:b/>
          <w:bCs/>
        </w:rPr>
        <w:t>1</w:t>
      </w:r>
      <w:r w:rsidRPr="00AC31AD" w:rsidR="00767E9D">
        <w:rPr>
          <w:rFonts w:ascii="Times New Roman" w:hAnsi="Times New Roman" w:cs="Times New Roman"/>
        </w:rPr>
        <w:t xml:space="preserve"> </w:t>
      </w:r>
      <w:r w:rsidRPr="00AC31AD" w:rsidR="00C847C9">
        <w:rPr>
          <w:rFonts w:ascii="Times New Roman" w:hAnsi="Times New Roman" w:cs="Times New Roman"/>
        </w:rPr>
        <w:t>Il personale di una Parte che si rechi presso i locali dell’altra</w:t>
      </w:r>
      <w:r w:rsidRPr="00AC31AD" w:rsidR="00434AFD">
        <w:rPr>
          <w:rFonts w:ascii="Times New Roman" w:hAnsi="Times New Roman" w:cs="Times New Roman"/>
        </w:rPr>
        <w:t xml:space="preserve"> </w:t>
      </w:r>
      <w:r w:rsidRPr="00AC31AD" w:rsidR="00C847C9">
        <w:rPr>
          <w:rFonts w:ascii="Times New Roman" w:hAnsi="Times New Roman" w:cs="Times New Roman"/>
        </w:rPr>
        <w:t xml:space="preserve">per l’esecuzione delle attività </w:t>
      </w:r>
      <w:r w:rsidR="00A45BED">
        <w:rPr>
          <w:rFonts w:ascii="Times New Roman" w:hAnsi="Times New Roman" w:cs="Times New Roman"/>
        </w:rPr>
        <w:t xml:space="preserve">esecutive del Servizio </w:t>
      </w:r>
      <w:r w:rsidRPr="00AC31AD" w:rsidR="00C847C9">
        <w:rPr>
          <w:rFonts w:ascii="Times New Roman" w:hAnsi="Times New Roman" w:cs="Times New Roman"/>
        </w:rPr>
        <w:t>sarà tenuto a non utilizzare per fini estranei all</w:t>
      </w:r>
      <w:r w:rsidRPr="00AC31AD" w:rsidR="00D33907">
        <w:rPr>
          <w:rFonts w:ascii="Times New Roman" w:hAnsi="Times New Roman" w:cs="Times New Roman"/>
        </w:rPr>
        <w:t>e attività</w:t>
      </w:r>
      <w:r w:rsidR="00A45BED">
        <w:rPr>
          <w:rFonts w:ascii="Times New Roman" w:hAnsi="Times New Roman" w:cs="Times New Roman"/>
        </w:rPr>
        <w:t>,</w:t>
      </w:r>
      <w:r w:rsidRPr="00AC31AD" w:rsidR="00D33907">
        <w:rPr>
          <w:rFonts w:ascii="Times New Roman" w:hAnsi="Times New Roman" w:cs="Times New Roman"/>
        </w:rPr>
        <w:t xml:space="preserve"> </w:t>
      </w:r>
      <w:r w:rsidRPr="00AC31AD" w:rsidR="00C847C9">
        <w:rPr>
          <w:rFonts w:ascii="Times New Roman" w:hAnsi="Times New Roman" w:cs="Times New Roman"/>
        </w:rPr>
        <w:t>né a divulgare</w:t>
      </w:r>
      <w:r w:rsidR="00A45BED">
        <w:rPr>
          <w:rFonts w:ascii="Times New Roman" w:hAnsi="Times New Roman" w:cs="Times New Roman"/>
        </w:rPr>
        <w:t>,</w:t>
      </w:r>
      <w:r w:rsidRPr="00AC31AD" w:rsidR="00C847C9">
        <w:rPr>
          <w:rFonts w:ascii="Times New Roman" w:hAnsi="Times New Roman" w:cs="Times New Roman"/>
        </w:rPr>
        <w:t xml:space="preserve"> </w:t>
      </w:r>
      <w:r w:rsidRPr="00A45BED" w:rsidR="00C847C9">
        <w:rPr>
          <w:rFonts w:ascii="Times New Roman" w:hAnsi="Times New Roman" w:cs="Times New Roman"/>
        </w:rPr>
        <w:t xml:space="preserve">le </w:t>
      </w:r>
      <w:r w:rsidRPr="00A45BED" w:rsidR="00A45BED">
        <w:rPr>
          <w:rFonts w:ascii="Times New Roman" w:hAnsi="Times New Roman" w:cs="Times New Roman"/>
          <w:b/>
          <w:bCs/>
        </w:rPr>
        <w:t>i</w:t>
      </w:r>
      <w:r w:rsidRPr="00A45BED" w:rsidR="00C847C9">
        <w:rPr>
          <w:rFonts w:ascii="Times New Roman" w:hAnsi="Times New Roman" w:cs="Times New Roman"/>
          <w:b/>
          <w:bCs/>
        </w:rPr>
        <w:t xml:space="preserve">nformazioni </w:t>
      </w:r>
      <w:r w:rsidRPr="00A45BED" w:rsidR="00A45BED">
        <w:rPr>
          <w:rFonts w:ascii="Times New Roman" w:hAnsi="Times New Roman" w:cs="Times New Roman"/>
          <w:b/>
          <w:bCs/>
        </w:rPr>
        <w:t>r</w:t>
      </w:r>
      <w:r w:rsidRPr="00A45BED" w:rsidR="00C847C9">
        <w:rPr>
          <w:rFonts w:ascii="Times New Roman" w:hAnsi="Times New Roman" w:cs="Times New Roman"/>
          <w:b/>
          <w:bCs/>
        </w:rPr>
        <w:t>iservate</w:t>
      </w:r>
      <w:r w:rsidRPr="00A45BED" w:rsidR="00A45BED">
        <w:rPr>
          <w:rFonts w:ascii="Times New Roman" w:hAnsi="Times New Roman" w:cs="Times New Roman"/>
        </w:rPr>
        <w:t xml:space="preserve"> (per tali intendendosi qualunque informazione, dato o conoscenza di natura tecnico-scientifica, commerciale</w:t>
      </w:r>
      <w:r w:rsidR="00A45BED">
        <w:rPr>
          <w:rFonts w:ascii="Times New Roman" w:hAnsi="Times New Roman" w:cs="Times New Roman"/>
        </w:rPr>
        <w:t xml:space="preserve"> o finanziaria, che abbiano valore economico in quanto riservati, in qualsiasi forma espressi e/o su qualsiasi supporto memorizzati, che siano stati scambiati fra le Parti nell’ambito del rapporto oggetto del presente Patto integrativo e in ragione di esso, anche quando non specificamente e visibilmente qualificati come “riservati” o “segreti”</w:t>
      </w:r>
      <w:r w:rsidR="0019418B">
        <w:rPr>
          <w:rFonts w:ascii="Times New Roman" w:hAnsi="Times New Roman" w:cs="Times New Roman"/>
        </w:rPr>
        <w:t>; le “</w:t>
      </w:r>
      <w:r w:rsidRPr="0019418B" w:rsidR="0019418B">
        <w:rPr>
          <w:rFonts w:ascii="Times New Roman" w:hAnsi="Times New Roman" w:cs="Times New Roman"/>
          <w:b/>
          <w:bCs/>
        </w:rPr>
        <w:t>Informazioni Riservate</w:t>
      </w:r>
      <w:r w:rsidRPr="0019418B" w:rsidR="0019418B">
        <w:rPr>
          <w:rFonts w:ascii="Times New Roman" w:hAnsi="Times New Roman" w:cs="Times New Roman"/>
        </w:rPr>
        <w:t>”</w:t>
      </w:r>
      <w:r w:rsidR="00A45BED">
        <w:rPr>
          <w:rFonts w:ascii="Times New Roman" w:hAnsi="Times New Roman" w:cs="Times New Roman"/>
        </w:rPr>
        <w:t>)</w:t>
      </w:r>
      <w:r w:rsidRPr="00AC31AD" w:rsidR="00C847C9">
        <w:rPr>
          <w:rFonts w:ascii="Times New Roman" w:hAnsi="Times New Roman" w:cs="Times New Roman"/>
        </w:rPr>
        <w:t xml:space="preserve"> di cui</w:t>
      </w:r>
      <w:r w:rsidRPr="2FF91B68" w:rsidR="00C847C9">
        <w:rPr>
          <w:rFonts w:ascii="Times New Roman" w:hAnsi="Times New Roman" w:cs="Times New Roman"/>
        </w:rPr>
        <w:t xml:space="preserve"> venga a conoscenza, nonché ad uniformarsi ai regolamenti disciplinari e di sicurezza che siano eventualmente in vigore. A tal fine</w:t>
      </w:r>
      <w:r w:rsidR="00A45BED">
        <w:rPr>
          <w:rFonts w:ascii="Times New Roman" w:hAnsi="Times New Roman" w:cs="Times New Roman"/>
        </w:rPr>
        <w:t>,</w:t>
      </w:r>
      <w:r w:rsidRPr="2FF91B68" w:rsidR="00C847C9">
        <w:rPr>
          <w:rFonts w:ascii="Times New Roman" w:hAnsi="Times New Roman" w:cs="Times New Roman"/>
        </w:rPr>
        <w:t xml:space="preserve"> le Parti si impegnano affinché al personale utilizzato nelle attività </w:t>
      </w:r>
      <w:r w:rsidR="00A45BED">
        <w:rPr>
          <w:rFonts w:ascii="Times New Roman" w:hAnsi="Times New Roman" w:cs="Times New Roman"/>
        </w:rPr>
        <w:t>esecutive del Servizio</w:t>
      </w:r>
      <w:r w:rsidRPr="2FF91B68" w:rsidR="00C847C9">
        <w:rPr>
          <w:rFonts w:ascii="Times New Roman" w:hAnsi="Times New Roman" w:cs="Times New Roman"/>
        </w:rPr>
        <w:t xml:space="preserve"> vengano fornite dettagliate informazioni sui rischi specifici esistenti nell’ambiente in cui si andrà ad operare e sulle misure di prevenzione e di emergenza adottate in relazione alla propria attività, anche sulla base del documento di sicurezza elaborato dal Datore di Lavoro della struttura ospitante e custodito presso quest'ultima, in base all'art. 28 del testo aggiornato del D. Lgs. 81/2008</w:t>
      </w:r>
      <w:r w:rsidRPr="2FF91B68" w:rsidR="00885748">
        <w:rPr>
          <w:rFonts w:ascii="Times New Roman" w:hAnsi="Times New Roman" w:cs="Times New Roman"/>
        </w:rPr>
        <w:t xml:space="preserve">. </w:t>
      </w:r>
    </w:p>
    <w:p w:rsidR="00885748" w:rsidDel="004B15C8" w:rsidP="00885748" w:rsidRDefault="002C060C" w14:paraId="7B354114" w14:textId="7EEF00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8855B5" w:rsidDel="004B15C8" w:rsidR="00885748">
        <w:rPr>
          <w:rFonts w:ascii="Times New Roman" w:hAnsi="Times New Roman" w:cs="Times New Roman"/>
          <w:b/>
        </w:rPr>
        <w:t>.</w:t>
      </w:r>
      <w:r w:rsidDel="004B15C8" w:rsidR="00767E9D">
        <w:rPr>
          <w:rFonts w:ascii="Times New Roman" w:hAnsi="Times New Roman" w:cs="Times New Roman"/>
          <w:b/>
        </w:rPr>
        <w:t>2</w:t>
      </w:r>
      <w:r w:rsidDel="004B15C8" w:rsidR="00767E9D">
        <w:rPr>
          <w:rFonts w:ascii="Times New Roman" w:hAnsi="Times New Roman" w:cs="Times New Roman"/>
          <w:bCs/>
        </w:rPr>
        <w:t xml:space="preserve"> </w:t>
      </w:r>
      <w:r w:rsidRPr="00922B80" w:rsidDel="004B15C8" w:rsidR="00885748">
        <w:rPr>
          <w:rFonts w:ascii="Times New Roman" w:hAnsi="Times New Roman" w:cs="Times New Roman"/>
          <w:bCs/>
        </w:rPr>
        <w:t>BI-REX garantisce il rispetto degli adempimenti fiscali e previdenziali necessari per lo svolgimento della sua attività ed il pagamento dei relativi oneri; in ogni caso BI-REX garantisce di tenere manlevato e indenne il Committente da qualsiasi pretesa</w:t>
      </w:r>
      <w:r w:rsidDel="004B15C8" w:rsidR="00885748">
        <w:rPr>
          <w:rFonts w:ascii="Times New Roman" w:hAnsi="Times New Roman" w:cs="Times New Roman"/>
          <w:bCs/>
        </w:rPr>
        <w:t xml:space="preserve">, richiesta, azione, costo, spesa e da qualsiasi responsabilità che possa comunque e in qualsiasi momento sorgere per effetto o in connessione con qualsiasi pretesa avanzata da, o per </w:t>
      </w:r>
      <w:r w:rsidRPr="00AC070F" w:rsidDel="004B15C8" w:rsidR="00885748">
        <w:rPr>
          <w:rFonts w:ascii="Times New Roman" w:hAnsi="Times New Roman" w:cs="Times New Roman"/>
          <w:bCs/>
        </w:rPr>
        <w:t>conto del, personale e/o dipendenti e/o collaboratori a qualsiasi titolo di BI-REX.</w:t>
      </w:r>
      <w:r w:rsidDel="004B15C8" w:rsidR="00885748">
        <w:rPr>
          <w:rFonts w:ascii="Times New Roman" w:hAnsi="Times New Roman" w:cs="Times New Roman"/>
          <w:bCs/>
        </w:rPr>
        <w:t xml:space="preserve"> </w:t>
      </w:r>
    </w:p>
    <w:p w:rsidRPr="00AA62F2" w:rsidR="00E34BCC" w:rsidP="00E34BCC" w:rsidRDefault="00C847C9" w14:paraId="4913D131" w14:textId="71FC977A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AC31AD">
        <w:rPr>
          <w:rFonts w:ascii="Times New Roman" w:hAnsi="Times New Roman" w:cs="Times New Roman"/>
          <w:b/>
        </w:rPr>
        <w:t>5</w:t>
      </w:r>
      <w:r w:rsidRPr="00AA62F2">
        <w:rPr>
          <w:rFonts w:ascii="Times New Roman" w:hAnsi="Times New Roman" w:cs="Times New Roman"/>
          <w:b/>
        </w:rPr>
        <w:t xml:space="preserve"> (Durata)</w:t>
      </w:r>
    </w:p>
    <w:p w:rsidR="009076A8" w:rsidP="009076A8" w:rsidRDefault="00AC31AD" w14:paraId="0D5D4EED" w14:textId="0788C02A" w14:noSpellErr="1">
      <w:pPr>
        <w:jc w:val="both"/>
        <w:rPr>
          <w:rFonts w:ascii="Times New Roman" w:hAnsi="Times New Roman" w:cs="Times New Roman"/>
        </w:rPr>
      </w:pPr>
      <w:r w:rsidRPr="727472E2" w:rsidR="00AC31AD">
        <w:rPr>
          <w:rFonts w:ascii="Times New Roman" w:hAnsi="Times New Roman" w:cs="Times New Roman"/>
          <w:b w:val="1"/>
          <w:bCs w:val="1"/>
        </w:rPr>
        <w:t>5</w:t>
      </w:r>
      <w:r w:rsidRPr="727472E2" w:rsidR="00C847C9">
        <w:rPr>
          <w:rFonts w:ascii="Times New Roman" w:hAnsi="Times New Roman" w:cs="Times New Roman"/>
          <w:b w:val="1"/>
          <w:bCs w:val="1"/>
        </w:rPr>
        <w:t xml:space="preserve">.1 </w:t>
      </w:r>
      <w:r w:rsidRPr="727472E2" w:rsidR="00C847C9">
        <w:rPr>
          <w:rFonts w:ascii="Times New Roman" w:hAnsi="Times New Roman" w:cs="Times New Roman"/>
        </w:rPr>
        <w:t xml:space="preserve">Il presente </w:t>
      </w:r>
      <w:r w:rsidRPr="727472E2" w:rsidR="005858D8">
        <w:rPr>
          <w:rFonts w:ascii="Times New Roman" w:hAnsi="Times New Roman" w:cs="Times New Roman"/>
        </w:rPr>
        <w:t>Patto integrativo</w:t>
      </w:r>
      <w:r w:rsidRPr="727472E2" w:rsidR="00C847C9">
        <w:rPr>
          <w:rFonts w:ascii="Times New Roman" w:hAnsi="Times New Roman" w:cs="Times New Roman"/>
        </w:rPr>
        <w:t xml:space="preserve"> è valido ed efficace a far data dalla sua sottoscrizione ad opera delle Parti e verrà a scadenza</w:t>
      </w:r>
      <w:r w:rsidRPr="727472E2" w:rsidR="00A60247">
        <w:rPr>
          <w:rFonts w:ascii="Times New Roman" w:hAnsi="Times New Roman" w:cs="Times New Roman"/>
        </w:rPr>
        <w:t xml:space="preserve"> alla data di completamento </w:t>
      </w:r>
      <w:r w:rsidRPr="727472E2" w:rsidR="00AC31AD">
        <w:rPr>
          <w:rFonts w:ascii="Times New Roman" w:hAnsi="Times New Roman" w:cs="Times New Roman"/>
        </w:rPr>
        <w:t>del Servizio</w:t>
      </w:r>
      <w:r w:rsidRPr="727472E2" w:rsidR="009076A8">
        <w:rPr>
          <w:rFonts w:ascii="Times New Roman" w:hAnsi="Times New Roman" w:cs="Times New Roman"/>
        </w:rPr>
        <w:t xml:space="preserve">, così </w:t>
      </w:r>
      <w:r w:rsidRPr="727472E2" w:rsidR="009076A8">
        <w:rPr>
          <w:rFonts w:ascii="Times New Roman" w:hAnsi="Times New Roman" w:cs="Times New Roman"/>
        </w:rPr>
        <w:t xml:space="preserve">come indicata </w:t>
      </w:r>
      <w:r w:rsidRPr="727472E2" w:rsidR="009076A8">
        <w:rPr>
          <w:rFonts w:ascii="Times New Roman" w:hAnsi="Times New Roman" w:cs="Times New Roman"/>
        </w:rPr>
        <w:t>nell</w:t>
      </w:r>
      <w:r w:rsidRPr="727472E2" w:rsidR="00241E59">
        <w:rPr>
          <w:rFonts w:ascii="Times New Roman" w:hAnsi="Times New Roman" w:cs="Times New Roman"/>
        </w:rPr>
        <w:t xml:space="preserve">o </w:t>
      </w:r>
      <w:r w:rsidRPr="727472E2" w:rsidR="009076A8">
        <w:rPr>
          <w:rFonts w:ascii="Times New Roman" w:hAnsi="Times New Roman" w:cs="Times New Roman"/>
          <w:rPrChange w:author="stefania.melandri@warranthub.it" w:date="2024-07-04T13:15:49.521Z" w:id="1019865025">
            <w:rPr>
              <w:rFonts w:ascii="Times New Roman" w:hAnsi="Times New Roman" w:cs="Times New Roman"/>
              <w:highlight w:val="cyan"/>
            </w:rPr>
          </w:rPrChange>
        </w:rPr>
        <w:t>Allegato</w:t>
      </w:r>
      <w:r w:rsidRPr="727472E2" w:rsidR="00241E59">
        <w:rPr>
          <w:rFonts w:ascii="Times New Roman" w:hAnsi="Times New Roman" w:cs="Times New Roman"/>
          <w:rPrChange w:author="stefania.melandri@warranthub.it" w:date="2024-07-04T13:15:49.522Z" w:id="429502736">
            <w:rPr>
              <w:rFonts w:ascii="Times New Roman" w:hAnsi="Times New Roman" w:cs="Times New Roman"/>
              <w:highlight w:val="cyan"/>
            </w:rPr>
          </w:rPrChange>
        </w:rPr>
        <w:t xml:space="preserve"> 2</w:t>
      </w:r>
      <w:r w:rsidRPr="727472E2" w:rsidR="00241E59">
        <w:rPr>
          <w:rFonts w:ascii="Times New Roman" w:hAnsi="Times New Roman" w:cs="Times New Roman"/>
          <w:rPrChange w:author="stefania.melandri@warranthub.it" w:date="2024-07-04T13:15:49.523Z" w:id="1673785025">
            <w:rPr>
              <w:rFonts w:ascii="Times New Roman" w:hAnsi="Times New Roman" w:cs="Times New Roman"/>
              <w:highlight w:val="cyan"/>
            </w:rPr>
          </w:rPrChange>
        </w:rPr>
        <w:t xml:space="preserve"> </w:t>
      </w:r>
      <w:r w:rsidRPr="727472E2" w:rsidR="00241E59">
        <w:rPr>
          <w:rFonts w:ascii="Times New Roman" w:hAnsi="Times New Roman" w:cs="Times New Roman"/>
          <w:rPrChange w:author="stefania.melandri@warranthub.it" w:date="2024-07-04T13:15:49.524Z" w:id="1111054125">
            <w:rPr>
              <w:rFonts w:ascii="Times New Roman" w:hAnsi="Times New Roman" w:cs="Times New Roman"/>
              <w:highlight w:val="cyan"/>
            </w:rPr>
          </w:rPrChange>
        </w:rPr>
        <w:t>- Allegato Tecnico</w:t>
      </w:r>
      <w:r w:rsidRPr="727472E2" w:rsidR="009076A8">
        <w:rPr>
          <w:rFonts w:ascii="Times New Roman" w:hAnsi="Times New Roman" w:cs="Times New Roman"/>
        </w:rPr>
        <w:t xml:space="preserve"> </w:t>
      </w:r>
      <w:r w:rsidRPr="727472E2" w:rsidR="009076A8">
        <w:rPr>
          <w:rFonts w:ascii="Times New Roman" w:hAnsi="Times New Roman" w:cs="Times New Roman"/>
        </w:rPr>
        <w:t>al presente Patto integrativo</w:t>
      </w:r>
      <w:r w:rsidRPr="727472E2" w:rsidR="009076A8">
        <w:rPr>
          <w:rFonts w:ascii="Times New Roman" w:hAnsi="Times New Roman" w:cs="Times New Roman"/>
        </w:rPr>
        <w:t xml:space="preserve">. </w:t>
      </w:r>
    </w:p>
    <w:p w:rsidRPr="00AA62F2" w:rsidR="00E34BCC" w:rsidP="00E34BCC" w:rsidRDefault="00AC31AD" w14:paraId="6A7BCCBE" w14:textId="0E44E0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AA62F2" w:rsidR="00C847C9">
        <w:rPr>
          <w:rFonts w:ascii="Times New Roman" w:hAnsi="Times New Roman" w:cs="Times New Roman"/>
          <w:b/>
        </w:rPr>
        <w:t>.</w:t>
      </w:r>
      <w:r w:rsidRPr="00521480" w:rsidR="00F6384D">
        <w:rPr>
          <w:rFonts w:ascii="Times New Roman" w:hAnsi="Times New Roman" w:cs="Times New Roman"/>
          <w:b/>
        </w:rPr>
        <w:t>2</w:t>
      </w:r>
      <w:r w:rsidRPr="00AA62F2" w:rsidR="00C847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Il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 xml:space="preserve"> potrà essere rinnovato previo accordo scritto tra le Parti alle condizioni eventualmente stabilite dalle parti medesime</w:t>
      </w:r>
      <w:r w:rsidR="00A60247">
        <w:rPr>
          <w:rFonts w:ascii="Times New Roman" w:hAnsi="Times New Roman" w:cs="Times New Roman"/>
        </w:rPr>
        <w:t>,</w:t>
      </w:r>
      <w:r w:rsidR="007D0294">
        <w:rPr>
          <w:rFonts w:ascii="Times New Roman" w:hAnsi="Times New Roman" w:cs="Times New Roman"/>
        </w:rPr>
        <w:t xml:space="preserve"> </w:t>
      </w:r>
      <w:r w:rsidR="00A60247">
        <w:rPr>
          <w:rFonts w:ascii="Times New Roman" w:hAnsi="Times New Roman" w:cs="Times New Roman"/>
        </w:rPr>
        <w:t xml:space="preserve">ove ciò sia reso necessario od opportuno in considerazione degli sviluppi </w:t>
      </w:r>
      <w:r w:rsidR="002C060C">
        <w:rPr>
          <w:rFonts w:ascii="Times New Roman" w:hAnsi="Times New Roman" w:cs="Times New Roman"/>
        </w:rPr>
        <w:t xml:space="preserve">del Servizio </w:t>
      </w:r>
      <w:r w:rsidR="00A60247">
        <w:rPr>
          <w:rFonts w:ascii="Times New Roman" w:hAnsi="Times New Roman" w:cs="Times New Roman"/>
        </w:rPr>
        <w:t>e dei risultati ottenuti</w:t>
      </w:r>
      <w:r w:rsidRPr="00AA62F2" w:rsidR="00A60247">
        <w:rPr>
          <w:rFonts w:ascii="Times New Roman" w:hAnsi="Times New Roman" w:cs="Times New Roman"/>
        </w:rPr>
        <w:t>.</w:t>
      </w:r>
    </w:p>
    <w:p w:rsidRPr="00AA62F2" w:rsidR="00E34BCC" w:rsidP="00E34BCC" w:rsidRDefault="00C847C9" w14:paraId="2A6A97A0" w14:textId="4055A49D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lastRenderedPageBreak/>
        <w:t xml:space="preserve">Art. </w:t>
      </w:r>
      <w:r w:rsidR="00C221C3">
        <w:rPr>
          <w:rFonts w:ascii="Times New Roman" w:hAnsi="Times New Roman" w:cs="Times New Roman"/>
          <w:b/>
        </w:rPr>
        <w:t>6</w:t>
      </w:r>
      <w:r w:rsidRPr="00AA62F2">
        <w:rPr>
          <w:rFonts w:ascii="Times New Roman" w:hAnsi="Times New Roman" w:cs="Times New Roman"/>
          <w:b/>
        </w:rPr>
        <w:t xml:space="preserve"> (Corrispettivo e modalità di pagamento)</w:t>
      </w:r>
    </w:p>
    <w:p w:rsidRPr="00F45375" w:rsidR="00B31B35" w:rsidP="00B31B35" w:rsidRDefault="00C221C3" w14:paraId="33E85364" w14:textId="1186BC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6</w:t>
      </w:r>
      <w:r w:rsidRPr="009076A8" w:rsidR="00F50BA0">
        <w:rPr>
          <w:rFonts w:ascii="Times New Roman" w:hAnsi="Times New Roman" w:cs="Times New Roman"/>
          <w:b/>
          <w:bCs/>
        </w:rPr>
        <w:t>.1</w:t>
      </w:r>
      <w:r w:rsidR="00F50BA0">
        <w:rPr>
          <w:rFonts w:ascii="Times New Roman" w:hAnsi="Times New Roman" w:cs="Times New Roman"/>
        </w:rPr>
        <w:t xml:space="preserve"> </w:t>
      </w:r>
      <w:r w:rsidR="009076A8">
        <w:rPr>
          <w:rFonts w:ascii="Times New Roman" w:hAnsi="Times New Roman" w:cs="Times New Roman"/>
        </w:rPr>
        <w:t xml:space="preserve">Il </w:t>
      </w:r>
      <w:r w:rsidR="00F50BA0">
        <w:rPr>
          <w:rFonts w:ascii="Times New Roman" w:hAnsi="Times New Roman" w:cs="Times New Roman"/>
        </w:rPr>
        <w:t>dettaglio del Corrispettivo,</w:t>
      </w:r>
      <w:r w:rsidR="006A57DA">
        <w:rPr>
          <w:rFonts w:ascii="Times New Roman" w:hAnsi="Times New Roman" w:cs="Times New Roman"/>
        </w:rPr>
        <w:t xml:space="preserve"> i termini,</w:t>
      </w:r>
      <w:r w:rsidR="00F50BA0">
        <w:rPr>
          <w:rFonts w:ascii="Times New Roman" w:hAnsi="Times New Roman" w:cs="Times New Roman"/>
        </w:rPr>
        <w:t xml:space="preserve"> </w:t>
      </w:r>
      <w:r w:rsidR="009076A8">
        <w:rPr>
          <w:rFonts w:ascii="Times New Roman" w:hAnsi="Times New Roman" w:cs="Times New Roman"/>
        </w:rPr>
        <w:t xml:space="preserve">le condizioni e le modalità di pagamento sono </w:t>
      </w:r>
      <w:r w:rsidR="00F50BA0">
        <w:rPr>
          <w:rFonts w:ascii="Times New Roman" w:hAnsi="Times New Roman" w:cs="Times New Roman"/>
        </w:rPr>
        <w:t>indicat</w:t>
      </w:r>
      <w:r w:rsidR="009076A8">
        <w:rPr>
          <w:rFonts w:ascii="Times New Roman" w:hAnsi="Times New Roman" w:cs="Times New Roman"/>
        </w:rPr>
        <w:t>e</w:t>
      </w:r>
      <w:r w:rsidR="00F50BA0">
        <w:rPr>
          <w:rFonts w:ascii="Times New Roman" w:hAnsi="Times New Roman" w:cs="Times New Roman"/>
        </w:rPr>
        <w:t xml:space="preserve"> </w:t>
      </w:r>
      <w:r w:rsidR="00B31B35">
        <w:rPr>
          <w:rFonts w:ascii="Times New Roman" w:hAnsi="Times New Roman" w:cs="Times New Roman"/>
        </w:rPr>
        <w:t>nell’</w:t>
      </w:r>
      <w:r w:rsidRPr="00F45375" w:rsidR="00B31B35">
        <w:rPr>
          <w:rFonts w:ascii="Times New Roman" w:hAnsi="Times New Roman" w:cs="Times New Roman"/>
          <w:b/>
          <w:sz w:val="24"/>
          <w:szCs w:val="24"/>
        </w:rPr>
        <w:t xml:space="preserve">Offerta n° </w:t>
      </w:r>
      <w:r w:rsidRPr="00F45375" w:rsidR="00B31B35">
        <w:rPr>
          <w:rFonts w:ascii="Times New Roman" w:hAnsi="Times New Roman" w:cs="Times New Roman"/>
          <w:b/>
          <w:sz w:val="24"/>
          <w:szCs w:val="24"/>
          <w:highlight w:val="yellow"/>
        </w:rPr>
        <w:t>XXX-XXXX</w:t>
      </w:r>
      <w:r w:rsidRPr="00F45375" w:rsidR="00B31B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247F" w:rsidR="00B31B35">
        <w:rPr>
          <w:rFonts w:ascii="Times New Roman" w:hAnsi="Times New Roman" w:cs="Times New Roman"/>
          <w:b/>
          <w:sz w:val="24"/>
          <w:szCs w:val="24"/>
        </w:rPr>
        <w:t>CUP B37H24001040006</w:t>
      </w:r>
      <w:r w:rsidRPr="00F45375" w:rsidR="00B31B3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45375" w:rsidR="00B31B35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Next Generation EU (PNRR) - M4C2I2.3. </w:t>
      </w:r>
      <w:r w:rsidRPr="00F45375" w:rsidR="00B31B3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Pr="00C221C3" w:rsidR="00C221C3" w:rsidP="00E34BCC" w:rsidRDefault="00C221C3" w14:paraId="6D1EB590" w14:textId="2A1F0C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Pr="007166FC" w:rsidR="00C847C9">
        <w:rPr>
          <w:rFonts w:ascii="Times New Roman" w:hAnsi="Times New Roman" w:cs="Times New Roman"/>
          <w:b/>
          <w:bCs/>
        </w:rPr>
        <w:t>.</w:t>
      </w:r>
      <w:r w:rsidR="00F50BA0">
        <w:rPr>
          <w:rFonts w:ascii="Times New Roman" w:hAnsi="Times New Roman" w:cs="Times New Roman"/>
          <w:b/>
          <w:bCs/>
        </w:rPr>
        <w:t>2</w:t>
      </w:r>
      <w:r w:rsidRPr="311A2D13" w:rsidR="00C847C9">
        <w:rPr>
          <w:rFonts w:ascii="Times New Roman" w:hAnsi="Times New Roman" w:cs="Times New Roman"/>
        </w:rPr>
        <w:t xml:space="preserve"> Qualunque contestazione in merito all’esecuzione del presente </w:t>
      </w:r>
      <w:r w:rsidR="005858D8">
        <w:rPr>
          <w:rFonts w:ascii="Times New Roman" w:hAnsi="Times New Roman" w:cs="Times New Roman"/>
        </w:rPr>
        <w:t>Patto integrativo</w:t>
      </w:r>
      <w:r w:rsidRPr="311A2D13" w:rsidR="00C847C9">
        <w:rPr>
          <w:rFonts w:ascii="Times New Roman" w:hAnsi="Times New Roman" w:cs="Times New Roman"/>
        </w:rPr>
        <w:t xml:space="preserve"> non dà diritto a</w:t>
      </w:r>
      <w:r w:rsidR="001E22FA">
        <w:rPr>
          <w:rFonts w:ascii="Times New Roman" w:hAnsi="Times New Roman" w:cs="Times New Roman"/>
        </w:rPr>
        <w:t>l</w:t>
      </w:r>
      <w:r w:rsidRPr="311A2D13" w:rsidR="00C847C9">
        <w:rPr>
          <w:rFonts w:ascii="Times New Roman" w:hAnsi="Times New Roman" w:cs="Times New Roman"/>
        </w:rPr>
        <w:t xml:space="preserve"> Committent</w:t>
      </w:r>
      <w:r w:rsidR="001E22FA">
        <w:rPr>
          <w:rFonts w:ascii="Times New Roman" w:hAnsi="Times New Roman" w:cs="Times New Roman"/>
        </w:rPr>
        <w:t>e</w:t>
      </w:r>
      <w:r w:rsidRPr="311A2D13" w:rsidR="00C847C9">
        <w:rPr>
          <w:rFonts w:ascii="Times New Roman" w:hAnsi="Times New Roman" w:cs="Times New Roman"/>
        </w:rPr>
        <w:t xml:space="preserve"> di sospendere o di ritardare i pagamenti</w:t>
      </w:r>
      <w:r w:rsidRPr="311A2D13" w:rsidR="295638EC">
        <w:rPr>
          <w:rFonts w:ascii="Times New Roman" w:hAnsi="Times New Roman" w:cs="Times New Roman"/>
        </w:rPr>
        <w:t>.</w:t>
      </w:r>
    </w:p>
    <w:p w:rsidRPr="00AA62F2" w:rsidR="00E34BCC" w:rsidP="00E34BCC" w:rsidRDefault="00C847C9" w14:paraId="72C29E3F" w14:textId="41ECF6DF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C221C3">
        <w:rPr>
          <w:rFonts w:ascii="Times New Roman" w:hAnsi="Times New Roman" w:cs="Times New Roman"/>
          <w:b/>
        </w:rPr>
        <w:t>7</w:t>
      </w:r>
      <w:r w:rsidRPr="00AA62F2">
        <w:rPr>
          <w:rFonts w:ascii="Times New Roman" w:hAnsi="Times New Roman" w:cs="Times New Roman"/>
          <w:b/>
        </w:rPr>
        <w:t xml:space="preserve"> (Ritardato pagamento)</w:t>
      </w:r>
    </w:p>
    <w:p w:rsidR="006A57DA" w:rsidP="006A57DA" w:rsidRDefault="00C221C3" w14:paraId="1C277D69" w14:textId="5D4883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Pr="00AA62F2" w:rsidR="00C847C9">
        <w:rPr>
          <w:rFonts w:ascii="Times New Roman" w:hAnsi="Times New Roman" w:cs="Times New Roman"/>
          <w:b/>
        </w:rPr>
        <w:t>.</w:t>
      </w:r>
      <w:r w:rsidR="00C847C9">
        <w:rPr>
          <w:rFonts w:ascii="Times New Roman" w:hAnsi="Times New Roman" w:cs="Times New Roman"/>
          <w:b/>
        </w:rPr>
        <w:t>1</w:t>
      </w:r>
      <w:r w:rsidRPr="00AA62F2" w:rsidR="00C847C9">
        <w:rPr>
          <w:rFonts w:ascii="Times New Roman" w:hAnsi="Times New Roman" w:cs="Times New Roman"/>
        </w:rPr>
        <w:t xml:space="preserve"> In caso di ritardato pagamento rispetto ai termini </w:t>
      </w:r>
      <w:r w:rsidR="006A57DA">
        <w:rPr>
          <w:rFonts w:ascii="Times New Roman" w:hAnsi="Times New Roman" w:cs="Times New Roman"/>
        </w:rPr>
        <w:t>indicati nell’Offerta</w:t>
      </w:r>
      <w:r w:rsidRPr="00AA62F2" w:rsidR="00C847C9">
        <w:rPr>
          <w:rFonts w:ascii="Times New Roman" w:hAnsi="Times New Roman" w:cs="Times New Roman"/>
        </w:rPr>
        <w:t>, il Committente</w:t>
      </w:r>
      <w:r w:rsidR="00C847C9">
        <w:rPr>
          <w:rFonts w:ascii="Times New Roman" w:hAnsi="Times New Roman" w:cs="Times New Roman"/>
        </w:rPr>
        <w:t xml:space="preserve"> in ritardo</w:t>
      </w:r>
      <w:r w:rsidRPr="00AA62F2" w:rsidR="00C847C9">
        <w:rPr>
          <w:rFonts w:ascii="Times New Roman" w:hAnsi="Times New Roman" w:cs="Times New Roman"/>
        </w:rPr>
        <w:t xml:space="preserve"> dovrà corrispondere a</w:t>
      </w:r>
      <w:r w:rsidR="00C847C9">
        <w:rPr>
          <w:rFonts w:ascii="Times New Roman" w:hAnsi="Times New Roman" w:cs="Times New Roman"/>
        </w:rPr>
        <w:t xml:space="preserve"> BI-REX</w:t>
      </w:r>
      <w:r w:rsidR="006A57DA">
        <w:rPr>
          <w:rFonts w:ascii="Times New Roman" w:hAnsi="Times New Roman" w:cs="Times New Roman"/>
        </w:rPr>
        <w:t xml:space="preserve"> </w:t>
      </w:r>
      <w:r w:rsidRPr="00AA62F2" w:rsidR="00C847C9">
        <w:rPr>
          <w:rFonts w:ascii="Times New Roman" w:hAnsi="Times New Roman" w:cs="Times New Roman"/>
        </w:rPr>
        <w:t>gli interessi sugli importi scaduti calcolati, su base annua, in misura pari al tasso di mora come da vigente normativa, decorrenti dalla data di scadenza del pagamento e fino al saldo effettivo.</w:t>
      </w:r>
    </w:p>
    <w:p w:rsidR="00E23E99" w:rsidP="00E23E99" w:rsidRDefault="00E23E99" w14:paraId="6EAB3211" w14:textId="7EE7CC7C">
      <w:pPr>
        <w:jc w:val="both"/>
        <w:rPr>
          <w:rFonts w:ascii="Times New Roman" w:hAnsi="Times New Roman" w:cs="Times New Roman"/>
          <w:b/>
        </w:rPr>
      </w:pPr>
      <w:bookmarkStart w:name="_Hlk49345896" w:id="3"/>
      <w:r>
        <w:rPr>
          <w:rFonts w:ascii="Times New Roman" w:hAnsi="Times New Roman" w:cs="Times New Roman"/>
          <w:b/>
        </w:rPr>
        <w:t xml:space="preserve">Art. </w:t>
      </w:r>
      <w:r w:rsidR="00C221C3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(Dichiarazioni e garanzie di BI-REX)</w:t>
      </w:r>
    </w:p>
    <w:bookmarkEnd w:id="3"/>
    <w:p w:rsidR="00E23E99" w:rsidP="00E23E99" w:rsidRDefault="00C221C3" w14:paraId="38ACB674" w14:textId="1C7FD61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8</w:t>
      </w:r>
      <w:r w:rsidRPr="008855B5" w:rsidR="00E23E99">
        <w:rPr>
          <w:rFonts w:ascii="Times New Roman" w:hAnsi="Times New Roman" w:cs="Times New Roman"/>
          <w:b/>
        </w:rPr>
        <w:t>.1</w:t>
      </w:r>
      <w:r w:rsidR="00E23E99">
        <w:rPr>
          <w:rFonts w:ascii="Times New Roman" w:hAnsi="Times New Roman" w:cs="Times New Roman"/>
          <w:bCs/>
        </w:rPr>
        <w:t xml:space="preserve"> BI-REX, alla data di sottoscrizione del presente </w:t>
      </w:r>
      <w:r w:rsidR="005858D8">
        <w:rPr>
          <w:rFonts w:ascii="Times New Roman" w:hAnsi="Times New Roman" w:cs="Times New Roman"/>
          <w:bCs/>
        </w:rPr>
        <w:t>Patto integrativo</w:t>
      </w:r>
      <w:r w:rsidR="00E23E99">
        <w:rPr>
          <w:rFonts w:ascii="Times New Roman" w:hAnsi="Times New Roman" w:cs="Times New Roman"/>
          <w:bCs/>
        </w:rPr>
        <w:t>, dichiara e garantisce quanto segue.</w:t>
      </w:r>
    </w:p>
    <w:p w:rsidR="00E23E99" w:rsidP="004B6FCB" w:rsidRDefault="00E23E99" w14:paraId="54E06452" w14:textId="23F1D4D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BI-REX ha la capacità giuridica ed ha compiuto ogni adempimento statutario o richiesto dalla normativa vigente necessario per la sottoscrizione del presente </w:t>
      </w:r>
      <w:r w:rsidR="005858D8">
        <w:rPr>
          <w:rFonts w:ascii="Times New Roman" w:hAnsi="Times New Roman" w:cs="Times New Roman"/>
          <w:bCs/>
        </w:rPr>
        <w:t>Patto integrativo</w:t>
      </w:r>
      <w:r>
        <w:rPr>
          <w:rFonts w:ascii="Times New Roman" w:hAnsi="Times New Roman" w:cs="Times New Roman"/>
          <w:bCs/>
        </w:rPr>
        <w:t xml:space="preserve"> e per l’adempimento delle obbligazioni in esso previste.</w:t>
      </w:r>
    </w:p>
    <w:p w:rsidR="00E23E99" w:rsidP="00E23E99" w:rsidRDefault="00E23E99" w14:paraId="3F757202" w14:textId="77777777">
      <w:pPr>
        <w:pStyle w:val="Paragrafoelenco"/>
        <w:ind w:left="360"/>
        <w:jc w:val="both"/>
        <w:rPr>
          <w:rFonts w:ascii="Times New Roman" w:hAnsi="Times New Roman" w:cs="Times New Roman"/>
          <w:bCs/>
        </w:rPr>
      </w:pPr>
    </w:p>
    <w:p w:rsidR="00E23E99" w:rsidP="004B6FCB" w:rsidRDefault="00E23E99" w14:paraId="17A396DD" w14:textId="2539E766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5A6A5C">
        <w:rPr>
          <w:rFonts w:ascii="Times New Roman" w:hAnsi="Times New Roman" w:cs="Times New Roman"/>
          <w:bCs/>
        </w:rPr>
        <w:t>La conclusione del</w:t>
      </w:r>
      <w:r w:rsidR="00A63038">
        <w:rPr>
          <w:rFonts w:ascii="Times New Roman" w:hAnsi="Times New Roman" w:cs="Times New Roman"/>
          <w:bCs/>
        </w:rPr>
        <w:t xml:space="preserve"> </w:t>
      </w:r>
      <w:r w:rsidR="005858D8">
        <w:rPr>
          <w:rFonts w:ascii="Times New Roman" w:hAnsi="Times New Roman" w:cs="Times New Roman"/>
          <w:bCs/>
        </w:rPr>
        <w:t>Patto integrativo</w:t>
      </w:r>
      <w:r w:rsidRPr="005A6A5C">
        <w:rPr>
          <w:rFonts w:ascii="Times New Roman" w:hAnsi="Times New Roman" w:cs="Times New Roman"/>
          <w:bCs/>
        </w:rPr>
        <w:t xml:space="preserve"> e l’adempimento delle obbligazioni ivi contenute non viola alcuna disposizione di legge o st</w:t>
      </w:r>
      <w:r w:rsidRPr="008855B5">
        <w:rPr>
          <w:rFonts w:ascii="Times New Roman" w:hAnsi="Times New Roman" w:cs="Times New Roman"/>
          <w:bCs/>
        </w:rPr>
        <w:t>atutaria né alcun impegno contrattuale assunto da BI-REX con terzi in qualità di centro di competenza ai sensi del D.M. 214/2017 e il Decreto Direttoriale del Ministero dello Sviluppo Economico del 29 gennaio 2018</w:t>
      </w:r>
      <w:r w:rsidRPr="005A6A5C">
        <w:rPr>
          <w:rFonts w:ascii="Times New Roman" w:hAnsi="Times New Roman" w:cs="Times New Roman"/>
          <w:bCs/>
        </w:rPr>
        <w:t xml:space="preserve">. </w:t>
      </w:r>
    </w:p>
    <w:p w:rsidRPr="008855B5" w:rsidR="00E23E99" w:rsidP="00E23E99" w:rsidRDefault="00E23E99" w14:paraId="79DF517B" w14:textId="77777777">
      <w:pPr>
        <w:pStyle w:val="Paragrafoelenco"/>
        <w:rPr>
          <w:rFonts w:ascii="Times New Roman" w:hAnsi="Times New Roman" w:cs="Times New Roman"/>
          <w:bCs/>
        </w:rPr>
      </w:pPr>
    </w:p>
    <w:p w:rsidRPr="00762226" w:rsidR="00E23E99" w:rsidP="004B6FCB" w:rsidRDefault="00E23E99" w14:paraId="61E5BE0C" w14:textId="168EA91C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La conclusione del</w:t>
      </w:r>
      <w:r w:rsidR="00A63038">
        <w:rPr>
          <w:rFonts w:ascii="Times New Roman" w:hAnsi="Times New Roman" w:cs="Times New Roman"/>
          <w:bCs/>
        </w:rPr>
        <w:t xml:space="preserve"> </w:t>
      </w:r>
      <w:r w:rsidR="005858D8">
        <w:rPr>
          <w:rFonts w:ascii="Times New Roman" w:hAnsi="Times New Roman" w:cs="Times New Roman"/>
          <w:bCs/>
        </w:rPr>
        <w:t>Patto integrativo</w:t>
      </w:r>
      <w:r>
        <w:rPr>
          <w:rFonts w:ascii="Times New Roman" w:hAnsi="Times New Roman" w:cs="Times New Roman"/>
          <w:bCs/>
        </w:rPr>
        <w:t xml:space="preserve"> e la sua esecuzione non determina la sussistenza di situazioni, anche potenziali, di conflitto di interessi di BI-REX ai sensi della normativa rilevante. </w:t>
      </w:r>
    </w:p>
    <w:p w:rsidR="00E23E99" w:rsidP="00E34BCC" w:rsidRDefault="00C221C3" w14:paraId="1B5C1091" w14:textId="144A9A3E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8</w:t>
      </w:r>
      <w:r w:rsidRPr="00E419E8" w:rsidR="00E23E99">
        <w:rPr>
          <w:rFonts w:ascii="Times New Roman" w:hAnsi="Times New Roman" w:cs="Times New Roman"/>
          <w:b/>
        </w:rPr>
        <w:t>.2</w:t>
      </w:r>
      <w:r w:rsidRPr="00E419E8" w:rsidR="00E23E99">
        <w:rPr>
          <w:rFonts w:ascii="Times New Roman" w:hAnsi="Times New Roman" w:cs="Times New Roman"/>
          <w:bCs/>
        </w:rPr>
        <w:t xml:space="preserve"> </w:t>
      </w:r>
      <w:r w:rsidR="00A63038">
        <w:rPr>
          <w:rFonts w:ascii="Times New Roman" w:hAnsi="Times New Roman" w:cs="Times New Roman"/>
          <w:bCs/>
        </w:rPr>
        <w:t>L</w:t>
      </w:r>
      <w:r w:rsidRPr="00E419E8" w:rsidR="00E23E99">
        <w:rPr>
          <w:rFonts w:ascii="Times New Roman" w:hAnsi="Times New Roman" w:cs="Times New Roman"/>
          <w:bCs/>
        </w:rPr>
        <w:t>e dichiarazioni e garanzie di cui sopra, rilasciate da BI-REX, così</w:t>
      </w:r>
      <w:r w:rsidR="00E23E99">
        <w:rPr>
          <w:rFonts w:ascii="Times New Roman" w:hAnsi="Times New Roman" w:cs="Times New Roman"/>
          <w:bCs/>
        </w:rPr>
        <w:t xml:space="preserve"> come ogni altra obbligazione posta a suo carico, avranno efficacia per tutta la durata del</w:t>
      </w:r>
      <w:r>
        <w:rPr>
          <w:rFonts w:ascii="Times New Roman" w:hAnsi="Times New Roman" w:cs="Times New Roman"/>
          <w:bCs/>
        </w:rPr>
        <w:t xml:space="preserve"> </w:t>
      </w:r>
      <w:r w:rsidR="005858D8">
        <w:rPr>
          <w:rFonts w:ascii="Times New Roman" w:hAnsi="Times New Roman" w:cs="Times New Roman"/>
          <w:bCs/>
        </w:rPr>
        <w:t>Patto integrativo</w:t>
      </w:r>
      <w:r w:rsidR="00E23E99">
        <w:rPr>
          <w:rFonts w:ascii="Times New Roman" w:hAnsi="Times New Roman" w:cs="Times New Roman"/>
          <w:bCs/>
        </w:rPr>
        <w:t xml:space="preserve"> e in seguito alla sua scadenza e si potranno far valere sino alla prescrizione dei diritti ed obblighi che possono dalle stesse derivare.</w:t>
      </w:r>
    </w:p>
    <w:p w:rsidRPr="00651D03" w:rsidR="00651D03" w:rsidP="00E34BCC" w:rsidRDefault="00651D03" w14:paraId="6D0ACCB5" w14:textId="6503F2D3">
      <w:pPr>
        <w:jc w:val="both"/>
        <w:rPr>
          <w:rFonts w:ascii="Times New Roman" w:hAnsi="Times New Roman" w:cs="Times New Roman"/>
          <w:b/>
        </w:rPr>
      </w:pPr>
      <w:r w:rsidRPr="00651D03">
        <w:rPr>
          <w:rFonts w:ascii="Times New Roman" w:hAnsi="Times New Roman" w:cs="Times New Roman"/>
          <w:b/>
        </w:rPr>
        <w:t>Art. 9 (Dichiarazioni e garanzie del Committente)</w:t>
      </w:r>
    </w:p>
    <w:p w:rsidR="00651D03" w:rsidP="727472E2" w:rsidRDefault="00651D03" w14:paraId="5CDFE1AD" w14:textId="07AF19CA">
      <w:pPr>
        <w:jc w:val="both"/>
        <w:rPr>
          <w:rFonts w:ascii="Times New Roman" w:hAnsi="Times New Roman" w:cs="Times New Roman"/>
          <w:color w:val="FF0000"/>
        </w:rPr>
      </w:pPr>
      <w:r w:rsidRPr="727472E2" w:rsidR="00651D03">
        <w:rPr>
          <w:rFonts w:ascii="Times New Roman" w:hAnsi="Times New Roman" w:cs="Times New Roman"/>
          <w:b w:val="1"/>
          <w:bCs w:val="1"/>
        </w:rPr>
        <w:t>9.1</w:t>
      </w:r>
      <w:r w:rsidRPr="727472E2" w:rsidR="00651D03">
        <w:rPr>
          <w:rFonts w:ascii="Times New Roman" w:hAnsi="Times New Roman" w:cs="Times New Roman"/>
        </w:rPr>
        <w:t xml:space="preserve"> Al</w:t>
      </w:r>
      <w:r w:rsidRPr="727472E2" w:rsidR="00651D03">
        <w:rPr>
          <w:rFonts w:ascii="Times New Roman" w:hAnsi="Times New Roman" w:cs="Times New Roman"/>
        </w:rPr>
        <w:t xml:space="preserve"> fine di consentire l’attuazione degli obblighi dell’ATS, e in particolare della sua Mandataria quale Soggetto Attuatore del PNRR nei confronti del MIMIT, il Committente, in qualità di impresa destinataria dei servizi, </w:t>
      </w:r>
      <w:r w:rsidRPr="727472E2" w:rsidR="00651D03">
        <w:rPr>
          <w:rFonts w:ascii="Times New Roman" w:hAnsi="Times New Roman" w:cs="Times New Roman"/>
          <w:i w:val="1"/>
          <w:iCs w:val="1"/>
        </w:rPr>
        <w:t>ex</w:t>
      </w:r>
      <w:r w:rsidRPr="727472E2" w:rsidR="00651D03">
        <w:rPr>
          <w:rFonts w:ascii="Times New Roman" w:hAnsi="Times New Roman" w:cs="Times New Roman"/>
        </w:rPr>
        <w:t xml:space="preserve"> art. 7 e DL MIMIT, </w:t>
      </w:r>
      <w:r w:rsidRPr="727472E2" w:rsidR="00651D03">
        <w:rPr>
          <w:rFonts w:ascii="Times New Roman" w:hAnsi="Times New Roman" w:cs="Times New Roman"/>
        </w:rPr>
        <w:t xml:space="preserve">dichiara e garantisce quanto </w:t>
      </w:r>
      <w:r w:rsidRPr="727472E2" w:rsidR="00823371">
        <w:rPr>
          <w:rFonts w:ascii="Times New Roman" w:hAnsi="Times New Roman" w:cs="Times New Roman"/>
        </w:rPr>
        <w:t xml:space="preserve">indicato e </w:t>
      </w:r>
      <w:r w:rsidRPr="727472E2" w:rsidR="00823371">
        <w:rPr>
          <w:rFonts w:ascii="Times New Roman" w:hAnsi="Times New Roman" w:cs="Times New Roman"/>
        </w:rPr>
        <w:t xml:space="preserve">sottoscritto </w:t>
      </w:r>
      <w:r w:rsidRPr="727472E2" w:rsidR="00651D03">
        <w:rPr>
          <w:rFonts w:ascii="Times New Roman" w:hAnsi="Times New Roman" w:cs="Times New Roman"/>
          <w:b w:val="1"/>
          <w:bCs w:val="1"/>
        </w:rPr>
        <w:t>(</w:t>
      </w:r>
      <w:r w:rsidRPr="727472E2" w:rsidR="008008CF">
        <w:rPr>
          <w:rFonts w:ascii="Times New Roman" w:hAnsi="Times New Roman" w:cs="Times New Roman"/>
          <w:b w:val="1"/>
          <w:bCs w:val="1"/>
        </w:rPr>
        <w:t>A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</w:t>
      </w:r>
      <w:r w:rsidRPr="727472E2" w:rsidR="00823371">
        <w:rPr>
          <w:rFonts w:ascii="Times New Roman" w:hAnsi="Times New Roman" w:cs="Times New Roman"/>
        </w:rPr>
        <w:t>nel</w:t>
      </w:r>
      <w:r w:rsidRPr="727472E2" w:rsidR="00651D03">
        <w:rPr>
          <w:rFonts w:ascii="Times New Roman" w:hAnsi="Times New Roman" w:cs="Times New Roman"/>
        </w:rPr>
        <w:t xml:space="preserve">la dichiarazione sostitutiva dell’atto di notorietà (ai sensi dell’art. 47 del D.P.R. 28 dicembre 2000, n. 445 e in ottemperanza alle disposizioni di cui al D.lgs. 21 novembre 2007, n. 231) </w:t>
      </w:r>
      <w:r w:rsidRPr="727472E2" w:rsidR="00651D03">
        <w:rPr>
          <w:rFonts w:ascii="Times New Roman" w:hAnsi="Times New Roman" w:cs="Times New Roman"/>
        </w:rPr>
        <w:t xml:space="preserve">attestante </w:t>
      </w:r>
      <w:r w:rsidRPr="727472E2" w:rsidR="008008CF">
        <w:rPr>
          <w:rFonts w:ascii="Times New Roman" w:hAnsi="Times New Roman" w:cs="Times New Roman"/>
          <w:b w:val="1"/>
          <w:bCs w:val="1"/>
        </w:rPr>
        <w:t>i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l’assenza di conflitto di interessi, </w:t>
      </w:r>
      <w:r w:rsidRPr="727472E2" w:rsidR="008008CF">
        <w:rPr>
          <w:rFonts w:ascii="Times New Roman" w:hAnsi="Times New Roman" w:cs="Times New Roman"/>
          <w:b w:val="1"/>
          <w:bCs w:val="1"/>
        </w:rPr>
        <w:t>ii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il rispetto dei principi PNRR e </w:t>
      </w:r>
      <w:r w:rsidRPr="727472E2" w:rsidR="008008CF">
        <w:rPr>
          <w:rFonts w:ascii="Times New Roman" w:hAnsi="Times New Roman" w:cs="Times New Roman"/>
          <w:b w:val="1"/>
          <w:bCs w:val="1"/>
        </w:rPr>
        <w:t>iii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di ulteriori requisiti e </w:t>
      </w:r>
      <w:r w:rsidRPr="727472E2" w:rsidR="008008CF">
        <w:rPr>
          <w:rFonts w:ascii="Times New Roman" w:hAnsi="Times New Roman" w:cs="Times New Roman"/>
          <w:b w:val="1"/>
          <w:bCs w:val="1"/>
        </w:rPr>
        <w:t>iv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la dimensione dell’impresa, </w:t>
      </w:r>
      <w:r w:rsidRPr="727472E2" w:rsidR="00823371">
        <w:rPr>
          <w:rFonts w:ascii="Times New Roman" w:hAnsi="Times New Roman" w:cs="Times New Roman"/>
        </w:rPr>
        <w:t>e</w:t>
      </w:r>
      <w:r w:rsidRPr="727472E2" w:rsidR="00651D03">
        <w:rPr>
          <w:rFonts w:ascii="Times New Roman" w:hAnsi="Times New Roman" w:cs="Times New Roman"/>
        </w:rPr>
        <w:t xml:space="preserve"> </w:t>
      </w:r>
      <w:r w:rsidRPr="727472E2" w:rsidR="00651D03">
        <w:rPr>
          <w:rFonts w:ascii="Times New Roman" w:hAnsi="Times New Roman" w:cs="Times New Roman"/>
          <w:b w:val="1"/>
          <w:bCs w:val="1"/>
        </w:rPr>
        <w:t>(</w:t>
      </w:r>
      <w:r w:rsidRPr="727472E2" w:rsidR="008008CF">
        <w:rPr>
          <w:rFonts w:ascii="Times New Roman" w:hAnsi="Times New Roman" w:cs="Times New Roman"/>
          <w:b w:val="1"/>
          <w:bCs w:val="1"/>
        </w:rPr>
        <w:t>B</w:t>
      </w:r>
      <w:r w:rsidRPr="727472E2" w:rsidR="00651D03">
        <w:rPr>
          <w:rFonts w:ascii="Times New Roman" w:hAnsi="Times New Roman" w:cs="Times New Roman"/>
          <w:b w:val="1"/>
          <w:bCs w:val="1"/>
        </w:rPr>
        <w:t>)</w:t>
      </w:r>
      <w:r w:rsidRPr="727472E2" w:rsidR="00651D03">
        <w:rPr>
          <w:rFonts w:ascii="Times New Roman" w:hAnsi="Times New Roman" w:cs="Times New Roman"/>
        </w:rPr>
        <w:t xml:space="preserve"> </w:t>
      </w:r>
      <w:r w:rsidRPr="727472E2" w:rsidR="00823371">
        <w:rPr>
          <w:rFonts w:ascii="Times New Roman" w:hAnsi="Times New Roman" w:cs="Times New Roman"/>
        </w:rPr>
        <w:t>nel</w:t>
      </w:r>
      <w:r w:rsidRPr="727472E2" w:rsidR="00651D03">
        <w:rPr>
          <w:rFonts w:ascii="Times New Roman" w:hAnsi="Times New Roman" w:cs="Times New Roman"/>
        </w:rPr>
        <w:t>la comunicazione del dato sulla Titolarità effettiva</w:t>
      </w:r>
      <w:ins w:author="Simona Campo" w:date="2024-07-02T11:30:00Z" w:id="160409538">
        <w:r w:rsidRPr="727472E2" w:rsidR="001F4613">
          <w:rPr>
            <w:rFonts w:ascii="Times New Roman" w:hAnsi="Times New Roman" w:cs="Times New Roman"/>
          </w:rPr>
          <w:t>,</w:t>
        </w:r>
      </w:ins>
      <w:r w:rsidRPr="727472E2" w:rsidR="00651D03">
        <w:rPr>
          <w:rFonts w:ascii="Times New Roman" w:hAnsi="Times New Roman" w:cs="Times New Roman"/>
        </w:rPr>
        <w:t xml:space="preserve"> che si allega</w:t>
      </w:r>
      <w:r w:rsidRPr="727472E2" w:rsidR="001F4613">
        <w:rPr>
          <w:rFonts w:ascii="Times New Roman" w:hAnsi="Times New Roman" w:cs="Times New Roman"/>
        </w:rPr>
        <w:t xml:space="preserve">no </w:t>
      </w:r>
      <w:r w:rsidRPr="727472E2" w:rsidR="00651D03">
        <w:rPr>
          <w:rFonts w:ascii="Times New Roman" w:hAnsi="Times New Roman" w:cs="Times New Roman"/>
          <w:i w:val="1"/>
          <w:iCs w:val="1"/>
        </w:rPr>
        <w:t>sub</w:t>
      </w:r>
      <w:r w:rsidRPr="727472E2" w:rsidR="00651D03">
        <w:rPr>
          <w:rFonts w:ascii="Times New Roman" w:hAnsi="Times New Roman" w:cs="Times New Roman"/>
        </w:rPr>
        <w:t xml:space="preserve"> </w:t>
      </w:r>
      <w:r w:rsidRPr="727472E2" w:rsidR="000B652F">
        <w:rPr>
          <w:rFonts w:ascii="Times New Roman" w:hAnsi="Times New Roman" w:cs="Times New Roman"/>
        </w:rPr>
        <w:t xml:space="preserve">A, B, C e D </w:t>
      </w:r>
    </w:p>
    <w:p w:rsidRPr="00AA62F2" w:rsidR="00E34BCC" w:rsidP="00E34BCC" w:rsidRDefault="00C847C9" w14:paraId="71632B42" w14:textId="47EF7726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lastRenderedPageBreak/>
        <w:t xml:space="preserve">Art. </w:t>
      </w:r>
      <w:r w:rsidR="008008CF">
        <w:rPr>
          <w:rFonts w:ascii="Times New Roman" w:hAnsi="Times New Roman" w:cs="Times New Roman"/>
          <w:b/>
        </w:rPr>
        <w:t>10</w:t>
      </w:r>
      <w:r w:rsidR="00161051">
        <w:rPr>
          <w:rFonts w:ascii="Times New Roman" w:hAnsi="Times New Roman" w:cs="Times New Roman"/>
          <w:b/>
        </w:rPr>
        <w:t xml:space="preserve"> </w:t>
      </w:r>
      <w:r w:rsidRPr="00AA62F2">
        <w:rPr>
          <w:rFonts w:ascii="Times New Roman" w:hAnsi="Times New Roman" w:cs="Times New Roman"/>
          <w:b/>
        </w:rPr>
        <w:t>(Diritti d</w:t>
      </w:r>
      <w:r w:rsidR="005B6C4C">
        <w:rPr>
          <w:rFonts w:ascii="Times New Roman" w:hAnsi="Times New Roman" w:cs="Times New Roman"/>
          <w:b/>
        </w:rPr>
        <w:t>i proprietà intellettuale</w:t>
      </w:r>
      <w:r w:rsidRPr="00AA62F2">
        <w:rPr>
          <w:rFonts w:ascii="Times New Roman" w:hAnsi="Times New Roman" w:cs="Times New Roman"/>
          <w:b/>
        </w:rPr>
        <w:t>)</w:t>
      </w:r>
    </w:p>
    <w:p w:rsidRPr="00AA62F2" w:rsidR="00E34BCC" w:rsidP="00E34BCC" w:rsidRDefault="008008CF" w14:paraId="047F6716" w14:textId="48B3C7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Pr="00AA62F2" w:rsidR="00C847C9">
        <w:rPr>
          <w:rFonts w:ascii="Times New Roman" w:hAnsi="Times New Roman" w:cs="Times New Roman"/>
          <w:b/>
        </w:rPr>
        <w:t>.1</w:t>
      </w:r>
      <w:r w:rsidRPr="00AA62F2" w:rsidR="00C847C9">
        <w:rPr>
          <w:rFonts w:ascii="Times New Roman" w:hAnsi="Times New Roman" w:cs="Times New Roman"/>
        </w:rPr>
        <w:t xml:space="preserve"> Ciascuna Parte è titolare dei diritti di proprietà intellettuale e industriale relativi al proprio </w:t>
      </w:r>
      <w:r w:rsidR="00844D16">
        <w:rPr>
          <w:rFonts w:ascii="Times New Roman" w:hAnsi="Times New Roman" w:cs="Times New Roman"/>
        </w:rPr>
        <w:t>B</w:t>
      </w:r>
      <w:r w:rsidRPr="00AA62F2" w:rsidR="00C847C9">
        <w:rPr>
          <w:rFonts w:ascii="Times New Roman" w:hAnsi="Times New Roman" w:cs="Times New Roman"/>
        </w:rPr>
        <w:t xml:space="preserve">ackground e al proprio </w:t>
      </w:r>
      <w:proofErr w:type="spellStart"/>
      <w:r w:rsidR="00844D16">
        <w:rPr>
          <w:rFonts w:ascii="Times New Roman" w:hAnsi="Times New Roman" w:cs="Times New Roman"/>
        </w:rPr>
        <w:t>S</w:t>
      </w:r>
      <w:r w:rsidRPr="00AA62F2" w:rsidR="00C847C9">
        <w:rPr>
          <w:rFonts w:ascii="Times New Roman" w:hAnsi="Times New Roman" w:cs="Times New Roman"/>
        </w:rPr>
        <w:t>ideground</w:t>
      </w:r>
      <w:proofErr w:type="spellEnd"/>
      <w:r w:rsidRPr="00AA62F2" w:rsidR="00C847C9">
        <w:rPr>
          <w:rFonts w:ascii="Times New Roman" w:hAnsi="Times New Roman" w:cs="Times New Roman"/>
        </w:rPr>
        <w:t xml:space="preserve">. Le Parti si danno reciprocamente atto del fatto che niente di quanto previsto nel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 xml:space="preserve"> deve considerarsi in modo diretto o indiretto come implicante </w:t>
      </w:r>
      <w:r w:rsidR="00C847C9">
        <w:rPr>
          <w:rFonts w:ascii="Times New Roman" w:hAnsi="Times New Roman" w:cs="Times New Roman"/>
        </w:rPr>
        <w:t xml:space="preserve">il trasferimento </w:t>
      </w:r>
      <w:r w:rsidRPr="00AA62F2" w:rsidR="00C847C9">
        <w:rPr>
          <w:rFonts w:ascii="Times New Roman" w:hAnsi="Times New Roman" w:cs="Times New Roman"/>
        </w:rPr>
        <w:t xml:space="preserve">di alcun diritto in relazione al proprio </w:t>
      </w:r>
      <w:r w:rsidR="00844D16">
        <w:rPr>
          <w:rFonts w:ascii="Times New Roman" w:hAnsi="Times New Roman" w:cs="Times New Roman"/>
        </w:rPr>
        <w:t>B</w:t>
      </w:r>
      <w:r w:rsidRPr="00AA62F2" w:rsidR="00C847C9">
        <w:rPr>
          <w:rFonts w:ascii="Times New Roman" w:hAnsi="Times New Roman" w:cs="Times New Roman"/>
        </w:rPr>
        <w:t>ackground e</w:t>
      </w:r>
      <w:r w:rsidR="00C847C9">
        <w:rPr>
          <w:rFonts w:ascii="Times New Roman" w:hAnsi="Times New Roman" w:cs="Times New Roman"/>
        </w:rPr>
        <w:t>/o</w:t>
      </w:r>
      <w:r w:rsidRPr="00AA62F2" w:rsidR="00C847C9">
        <w:rPr>
          <w:rFonts w:ascii="Times New Roman" w:hAnsi="Times New Roman" w:cs="Times New Roman"/>
        </w:rPr>
        <w:t xml:space="preserve"> al proprio </w:t>
      </w:r>
      <w:proofErr w:type="spellStart"/>
      <w:r w:rsidR="00844D16">
        <w:rPr>
          <w:rFonts w:ascii="Times New Roman" w:hAnsi="Times New Roman" w:cs="Times New Roman"/>
        </w:rPr>
        <w:t>S</w:t>
      </w:r>
      <w:r w:rsidRPr="00AA62F2" w:rsidR="00C847C9">
        <w:rPr>
          <w:rFonts w:ascii="Times New Roman" w:hAnsi="Times New Roman" w:cs="Times New Roman"/>
        </w:rPr>
        <w:t>ideground</w:t>
      </w:r>
      <w:proofErr w:type="spellEnd"/>
      <w:r w:rsidRPr="00AA62F2" w:rsidR="00C847C9">
        <w:rPr>
          <w:rFonts w:ascii="Times New Roman" w:hAnsi="Times New Roman" w:cs="Times New Roman"/>
        </w:rPr>
        <w:t>.</w:t>
      </w:r>
    </w:p>
    <w:p w:rsidR="00E34BCC" w:rsidP="00E34BCC" w:rsidRDefault="008008CF" w14:paraId="26A25DE2" w14:textId="53CDDB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Pr="00AA62F2" w:rsidR="00C847C9">
        <w:rPr>
          <w:rFonts w:ascii="Times New Roman" w:hAnsi="Times New Roman" w:cs="Times New Roman"/>
          <w:b/>
        </w:rPr>
        <w:t xml:space="preserve">.2 </w:t>
      </w:r>
      <w:r w:rsidRPr="00AA62F2" w:rsidR="00C847C9">
        <w:rPr>
          <w:rFonts w:ascii="Times New Roman" w:hAnsi="Times New Roman" w:cs="Times New Roman"/>
        </w:rPr>
        <w:t>Fermo restando quanto disposto al paragrafo</w:t>
      </w:r>
      <w:r w:rsidR="007D02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AA62F2" w:rsidR="00C847C9">
        <w:rPr>
          <w:rFonts w:ascii="Times New Roman" w:hAnsi="Times New Roman" w:cs="Times New Roman"/>
        </w:rPr>
        <w:t>.1, le Parti si riconoscono reciprocamente, a titolo gratuito, il diritto non esclusivo di utilizzazione dei rispettivi Background nell’</w:t>
      </w:r>
      <w:r w:rsidR="00651D03">
        <w:rPr>
          <w:rFonts w:ascii="Times New Roman" w:hAnsi="Times New Roman" w:cs="Times New Roman"/>
        </w:rPr>
        <w:t xml:space="preserve">esecuzione del Servizio </w:t>
      </w:r>
      <w:r w:rsidRPr="00AA62F2" w:rsidR="00C847C9">
        <w:rPr>
          <w:rFonts w:ascii="Times New Roman" w:hAnsi="Times New Roman" w:cs="Times New Roman"/>
        </w:rPr>
        <w:t xml:space="preserve">e, comunque, non oltre la sua durata, con </w:t>
      </w:r>
      <w:r w:rsidR="00C847C9">
        <w:rPr>
          <w:rFonts w:ascii="Times New Roman" w:hAnsi="Times New Roman" w:cs="Times New Roman"/>
        </w:rPr>
        <w:t>espressa autorizzazione da parte de</w:t>
      </w:r>
      <w:r w:rsidR="008A0212">
        <w:rPr>
          <w:rFonts w:ascii="Times New Roman" w:hAnsi="Times New Roman" w:cs="Times New Roman"/>
        </w:rPr>
        <w:t>l</w:t>
      </w:r>
      <w:r w:rsidR="00C847C9">
        <w:rPr>
          <w:rFonts w:ascii="Times New Roman" w:hAnsi="Times New Roman" w:cs="Times New Roman"/>
        </w:rPr>
        <w:t xml:space="preserve"> Committent</w:t>
      </w:r>
      <w:r w:rsidR="008A0212">
        <w:rPr>
          <w:rFonts w:ascii="Times New Roman" w:hAnsi="Times New Roman" w:cs="Times New Roman"/>
        </w:rPr>
        <w:t>e</w:t>
      </w:r>
      <w:r w:rsidR="00C847C9">
        <w:rPr>
          <w:rFonts w:ascii="Times New Roman" w:hAnsi="Times New Roman" w:cs="Times New Roman"/>
        </w:rPr>
        <w:t xml:space="preserve"> </w:t>
      </w:r>
      <w:r w:rsidR="00885748">
        <w:rPr>
          <w:rFonts w:ascii="Times New Roman" w:hAnsi="Times New Roman" w:cs="Times New Roman"/>
        </w:rPr>
        <w:t xml:space="preserve">a BI-REX </w:t>
      </w:r>
      <w:r w:rsidRPr="00F3073D" w:rsidR="00C847C9">
        <w:rPr>
          <w:rFonts w:ascii="Times New Roman" w:hAnsi="Times New Roman" w:cs="Times New Roman"/>
        </w:rPr>
        <w:t>a trasferire tale diritto</w:t>
      </w:r>
      <w:r w:rsidRPr="00F3073D" w:rsidR="008960C8">
        <w:rPr>
          <w:rFonts w:ascii="Times New Roman" w:hAnsi="Times New Roman" w:cs="Times New Roman"/>
        </w:rPr>
        <w:t xml:space="preserve"> </w:t>
      </w:r>
      <w:r w:rsidRPr="00F3073D" w:rsidR="00885748">
        <w:rPr>
          <w:rFonts w:ascii="Times New Roman" w:hAnsi="Times New Roman" w:cs="Times New Roman"/>
        </w:rPr>
        <w:t>di utilizzo</w:t>
      </w:r>
      <w:r w:rsidR="00651D03">
        <w:rPr>
          <w:rFonts w:ascii="Times New Roman" w:hAnsi="Times New Roman" w:cs="Times New Roman"/>
        </w:rPr>
        <w:t>,</w:t>
      </w:r>
      <w:r w:rsidRPr="00F3073D" w:rsidR="00A12F59">
        <w:rPr>
          <w:rFonts w:ascii="Times New Roman" w:hAnsi="Times New Roman" w:cs="Times New Roman"/>
        </w:rPr>
        <w:t xml:space="preserve"> alle stesse condizioni qui stabilite</w:t>
      </w:r>
      <w:r w:rsidR="00651D03">
        <w:rPr>
          <w:rFonts w:ascii="Times New Roman" w:hAnsi="Times New Roman" w:cs="Times New Roman"/>
        </w:rPr>
        <w:t>,</w:t>
      </w:r>
      <w:r w:rsidRPr="00F3073D" w:rsidR="00A12F59">
        <w:rPr>
          <w:rFonts w:ascii="Times New Roman" w:hAnsi="Times New Roman" w:cs="Times New Roman"/>
        </w:rPr>
        <w:t xml:space="preserve"> </w:t>
      </w:r>
      <w:r w:rsidRPr="00F3073D" w:rsidR="00C847C9">
        <w:rPr>
          <w:rFonts w:ascii="Times New Roman" w:hAnsi="Times New Roman" w:cs="Times New Roman"/>
        </w:rPr>
        <w:t>anche a</w:t>
      </w:r>
      <w:r w:rsidR="005F7317">
        <w:rPr>
          <w:rFonts w:ascii="Times New Roman" w:hAnsi="Times New Roman" w:cs="Times New Roman"/>
        </w:rPr>
        <w:t xml:space="preserve"> </w:t>
      </w:r>
      <w:r w:rsidR="00651D03">
        <w:rPr>
          <w:rFonts w:ascii="Times New Roman" w:hAnsi="Times New Roman" w:cs="Times New Roman"/>
        </w:rPr>
        <w:t>s</w:t>
      </w:r>
      <w:r w:rsidR="005F7317">
        <w:rPr>
          <w:rFonts w:ascii="Times New Roman" w:hAnsi="Times New Roman" w:cs="Times New Roman"/>
        </w:rPr>
        <w:t xml:space="preserve">oggetti </w:t>
      </w:r>
      <w:r w:rsidR="00651D03">
        <w:rPr>
          <w:rFonts w:ascii="Times New Roman" w:hAnsi="Times New Roman" w:cs="Times New Roman"/>
        </w:rPr>
        <w:t>t</w:t>
      </w:r>
      <w:r w:rsidR="005F7317">
        <w:rPr>
          <w:rFonts w:ascii="Times New Roman" w:hAnsi="Times New Roman" w:cs="Times New Roman"/>
        </w:rPr>
        <w:t xml:space="preserve">erzi </w:t>
      </w:r>
      <w:r w:rsidR="00651D03">
        <w:rPr>
          <w:rFonts w:ascii="Times New Roman" w:hAnsi="Times New Roman" w:cs="Times New Roman"/>
        </w:rPr>
        <w:t xml:space="preserve">eventualmente </w:t>
      </w:r>
      <w:r w:rsidR="005F7317">
        <w:rPr>
          <w:rFonts w:ascii="Times New Roman" w:hAnsi="Times New Roman" w:cs="Times New Roman"/>
        </w:rPr>
        <w:t xml:space="preserve">coinvolti nelle attività di </w:t>
      </w:r>
      <w:r w:rsidR="00651D03">
        <w:rPr>
          <w:rFonts w:ascii="Times New Roman" w:hAnsi="Times New Roman" w:cs="Times New Roman"/>
        </w:rPr>
        <w:t>esecuzione del Servizio</w:t>
      </w:r>
      <w:r w:rsidRPr="00F3073D" w:rsidR="00885748">
        <w:rPr>
          <w:rFonts w:ascii="Times New Roman" w:hAnsi="Times New Roman" w:cs="Times New Roman"/>
        </w:rPr>
        <w:t>, con</w:t>
      </w:r>
      <w:r w:rsidRPr="00F3073D" w:rsidR="00C847C9">
        <w:rPr>
          <w:rFonts w:ascii="Times New Roman" w:hAnsi="Times New Roman" w:cs="Times New Roman"/>
        </w:rPr>
        <w:t xml:space="preserve"> espresso divieto di </w:t>
      </w:r>
      <w:proofErr w:type="spellStart"/>
      <w:r w:rsidRPr="00F3073D" w:rsidR="00C847C9">
        <w:rPr>
          <w:rFonts w:ascii="Times New Roman" w:hAnsi="Times New Roman" w:cs="Times New Roman"/>
        </w:rPr>
        <w:t>sublicenziare</w:t>
      </w:r>
      <w:proofErr w:type="spellEnd"/>
      <w:r w:rsidRPr="00F3073D" w:rsidR="00C847C9">
        <w:rPr>
          <w:rFonts w:ascii="Times New Roman" w:hAnsi="Times New Roman" w:cs="Times New Roman"/>
        </w:rPr>
        <w:t xml:space="preserve"> o trasferire a qualunque titolo tale diritto ad altri </w:t>
      </w:r>
      <w:r w:rsidR="00844D16">
        <w:rPr>
          <w:rFonts w:ascii="Times New Roman" w:hAnsi="Times New Roman" w:cs="Times New Roman"/>
        </w:rPr>
        <w:t>s</w:t>
      </w:r>
      <w:r w:rsidRPr="00F3073D" w:rsidR="00C847C9">
        <w:rPr>
          <w:rFonts w:ascii="Times New Roman" w:hAnsi="Times New Roman" w:cs="Times New Roman"/>
        </w:rPr>
        <w:t xml:space="preserve">oggetti </w:t>
      </w:r>
      <w:r w:rsidR="00844D16">
        <w:rPr>
          <w:rFonts w:ascii="Times New Roman" w:hAnsi="Times New Roman" w:cs="Times New Roman"/>
        </w:rPr>
        <w:t>t</w:t>
      </w:r>
      <w:r w:rsidRPr="00F3073D" w:rsidR="00C847C9">
        <w:rPr>
          <w:rFonts w:ascii="Times New Roman" w:hAnsi="Times New Roman" w:cs="Times New Roman"/>
        </w:rPr>
        <w:t>er</w:t>
      </w:r>
      <w:r w:rsidRPr="00AA62F2" w:rsidR="00C847C9">
        <w:rPr>
          <w:rFonts w:ascii="Times New Roman" w:hAnsi="Times New Roman" w:cs="Times New Roman"/>
        </w:rPr>
        <w:t xml:space="preserve">zi. Al contrario, il </w:t>
      </w:r>
      <w:proofErr w:type="spellStart"/>
      <w:r w:rsidRPr="00AA62F2" w:rsidR="00C847C9">
        <w:rPr>
          <w:rFonts w:ascii="Times New Roman" w:hAnsi="Times New Roman" w:cs="Times New Roman"/>
        </w:rPr>
        <w:t>Sideground</w:t>
      </w:r>
      <w:proofErr w:type="spellEnd"/>
      <w:r w:rsidRPr="00AA62F2" w:rsidR="00C847C9">
        <w:rPr>
          <w:rFonts w:ascii="Times New Roman" w:hAnsi="Times New Roman" w:cs="Times New Roman"/>
        </w:rPr>
        <w:t xml:space="preserve"> di ciascuna Parte non potrà essere utilizzato dall’altra Parte senza espressa autorizzazione scritta del titolare.</w:t>
      </w:r>
    </w:p>
    <w:p w:rsidR="00D62AFF" w:rsidP="00E34BCC" w:rsidRDefault="008008CF" w14:paraId="20511D09" w14:textId="73D78E13">
      <w:pPr>
        <w:jc w:val="both"/>
        <w:rPr>
          <w:rFonts w:ascii="Times New Roman" w:hAnsi="Times New Roman" w:cs="Times New Roman"/>
        </w:rPr>
      </w:pPr>
      <w:bookmarkStart w:name="_Hlk41058573" w:id="13"/>
      <w:r>
        <w:rPr>
          <w:rFonts w:ascii="Times New Roman" w:hAnsi="Times New Roman" w:cs="Times New Roman"/>
          <w:b/>
        </w:rPr>
        <w:t>10</w:t>
      </w:r>
      <w:r w:rsidR="00844D16">
        <w:rPr>
          <w:rFonts w:ascii="Times New Roman" w:hAnsi="Times New Roman" w:cs="Times New Roman"/>
          <w:b/>
        </w:rPr>
        <w:t xml:space="preserve">.3. </w:t>
      </w:r>
      <w:r w:rsidRPr="00844D16" w:rsidR="00844D16">
        <w:rPr>
          <w:rFonts w:ascii="Times New Roman" w:hAnsi="Times New Roman" w:cs="Times New Roman"/>
          <w:bCs/>
        </w:rPr>
        <w:t>Nel</w:t>
      </w:r>
      <w:r w:rsidR="00844D16">
        <w:rPr>
          <w:rFonts w:ascii="Times New Roman" w:hAnsi="Times New Roman" w:cs="Times New Roman"/>
          <w:b/>
        </w:rPr>
        <w:t xml:space="preserve"> </w:t>
      </w:r>
      <w:r w:rsidRPr="000441E9" w:rsidR="00982746">
        <w:rPr>
          <w:rFonts w:ascii="Times New Roman" w:hAnsi="Times New Roman" w:cs="Times New Roman"/>
        </w:rPr>
        <w:t xml:space="preserve">caso in cui dall’attività </w:t>
      </w:r>
      <w:r w:rsidR="002C060C">
        <w:rPr>
          <w:rFonts w:ascii="Times New Roman" w:hAnsi="Times New Roman" w:cs="Times New Roman"/>
        </w:rPr>
        <w:t>esecutiva</w:t>
      </w:r>
      <w:r w:rsidRPr="000441E9" w:rsidR="00982746">
        <w:rPr>
          <w:rFonts w:ascii="Times New Roman" w:hAnsi="Times New Roman" w:cs="Times New Roman"/>
        </w:rPr>
        <w:t xml:space="preserve"> </w:t>
      </w:r>
      <w:r w:rsidR="00844D16">
        <w:rPr>
          <w:rFonts w:ascii="Times New Roman" w:hAnsi="Times New Roman" w:cs="Times New Roman"/>
        </w:rPr>
        <w:t xml:space="preserve">del Servizio </w:t>
      </w:r>
      <w:r w:rsidRPr="000441E9" w:rsidR="00982746">
        <w:rPr>
          <w:rFonts w:ascii="Times New Roman" w:hAnsi="Times New Roman" w:cs="Times New Roman"/>
        </w:rPr>
        <w:t xml:space="preserve">derivino risultati che possano costituire </w:t>
      </w:r>
      <w:proofErr w:type="spellStart"/>
      <w:r w:rsidRPr="000441E9" w:rsidR="00982746">
        <w:rPr>
          <w:rFonts w:ascii="Times New Roman" w:hAnsi="Times New Roman" w:cs="Times New Roman"/>
        </w:rPr>
        <w:t>Foreground</w:t>
      </w:r>
      <w:proofErr w:type="spellEnd"/>
      <w:r w:rsidRPr="000441E9" w:rsidR="00982746">
        <w:rPr>
          <w:rFonts w:ascii="Times New Roman" w:hAnsi="Times New Roman" w:cs="Times New Roman"/>
        </w:rPr>
        <w:t xml:space="preserve">, </w:t>
      </w:r>
      <w:r w:rsidRPr="00844D16" w:rsidR="00982746">
        <w:rPr>
          <w:rFonts w:ascii="Times New Roman" w:hAnsi="Times New Roman"/>
        </w:rPr>
        <w:t>le Parti concordano che</w:t>
      </w:r>
      <w:r w:rsidRPr="00844D16" w:rsidR="00982746">
        <w:rPr>
          <w:rFonts w:ascii="Times New Roman" w:hAnsi="Times New Roman" w:cs="Times New Roman"/>
        </w:rPr>
        <w:t xml:space="preserve"> il regime di titolarità e le modalità di uso, gestione, protezione e sfruttamento di tale </w:t>
      </w:r>
      <w:proofErr w:type="spellStart"/>
      <w:r w:rsidRPr="00844D16" w:rsidR="00982746">
        <w:rPr>
          <w:rFonts w:ascii="Times New Roman" w:hAnsi="Times New Roman" w:cs="Times New Roman"/>
        </w:rPr>
        <w:t>Foreground</w:t>
      </w:r>
      <w:proofErr w:type="spellEnd"/>
      <w:r w:rsidRPr="00844D16" w:rsidR="00982746">
        <w:rPr>
          <w:rFonts w:ascii="Times New Roman" w:hAnsi="Times New Roman" w:cs="Times New Roman"/>
        </w:rPr>
        <w:t xml:space="preserve">, </w:t>
      </w:r>
      <w:r w:rsidRPr="00844D16" w:rsidR="00982746">
        <w:rPr>
          <w:rFonts w:ascii="Times New Roman" w:hAnsi="Times New Roman"/>
        </w:rPr>
        <w:t>sarà disciplinato in buona fede, in un</w:t>
      </w:r>
      <w:r w:rsidRPr="00844D16" w:rsidR="00982746">
        <w:rPr>
          <w:rFonts w:ascii="Times New Roman" w:hAnsi="Times New Roman" w:cs="Times New Roman"/>
        </w:rPr>
        <w:t xml:space="preserve"> separato accordo</w:t>
      </w:r>
      <w:r w:rsidRPr="00844D16" w:rsidR="00D62AFF">
        <w:rPr>
          <w:rFonts w:ascii="Times New Roman" w:hAnsi="Times New Roman" w:cs="Times New Roman"/>
        </w:rPr>
        <w:t>.</w:t>
      </w:r>
    </w:p>
    <w:bookmarkEnd w:id="13"/>
    <w:p w:rsidRPr="00AA62F2" w:rsidR="00E34BCC" w:rsidP="00E34BCC" w:rsidRDefault="00C847C9" w14:paraId="332023C3" w14:textId="3669BA8C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844D16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1</w:t>
      </w:r>
      <w:r w:rsidRPr="00AA62F2">
        <w:rPr>
          <w:rFonts w:ascii="Times New Roman" w:hAnsi="Times New Roman" w:cs="Times New Roman"/>
          <w:b/>
        </w:rPr>
        <w:t xml:space="preserve"> (Uso dei segni distintivi)</w:t>
      </w:r>
    </w:p>
    <w:p w:rsidRPr="00AA62F2" w:rsidR="00E34BCC" w:rsidP="00E34BCC" w:rsidRDefault="00C847C9" w14:paraId="7308C734" w14:textId="08307EDC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1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>I marchi</w:t>
      </w:r>
      <w:r w:rsidR="00885748">
        <w:rPr>
          <w:rFonts w:ascii="Times New Roman" w:hAnsi="Times New Roman" w:cs="Times New Roman"/>
        </w:rPr>
        <w:t xml:space="preserve"> e i segni distintivi</w:t>
      </w:r>
      <w:r w:rsidRPr="00AA62F2">
        <w:rPr>
          <w:rFonts w:ascii="Times New Roman" w:hAnsi="Times New Roman" w:cs="Times New Roman"/>
        </w:rPr>
        <w:t xml:space="preserve"> delle Parti sono di loro proprietà esclusiva. Pertanto, nessuna di esse potrà fare uso del marchio e/o della denominazione </w:t>
      </w:r>
      <w:r>
        <w:rPr>
          <w:rFonts w:ascii="Times New Roman" w:hAnsi="Times New Roman" w:cs="Times New Roman"/>
        </w:rPr>
        <w:t>dell</w:t>
      </w:r>
      <w:r w:rsidR="00885748">
        <w:rPr>
          <w:rFonts w:ascii="Times New Roman" w:hAnsi="Times New Roman" w:cs="Times New Roman"/>
        </w:rPr>
        <w:t xml:space="preserve">’altra </w:t>
      </w:r>
      <w:r>
        <w:rPr>
          <w:rFonts w:ascii="Times New Roman" w:hAnsi="Times New Roman" w:cs="Times New Roman"/>
        </w:rPr>
        <w:t>Part</w:t>
      </w:r>
      <w:r w:rsidR="0088574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AA62F2">
        <w:rPr>
          <w:rFonts w:ascii="Times New Roman" w:hAnsi="Times New Roman" w:cs="Times New Roman"/>
        </w:rPr>
        <w:t xml:space="preserve">in funzione distintiva o pubblicitaria, se non previa specifica autorizzazione scritta dell'altra Parte. Sono fatti salvi gli usi liberi di legge, </w:t>
      </w:r>
      <w:r w:rsidRPr="00AA62F2">
        <w:rPr>
          <w:rFonts w:ascii="Times New Roman" w:hAnsi="Times New Roman" w:cs="Times New Roman"/>
          <w:i/>
        </w:rPr>
        <w:t>ex</w:t>
      </w:r>
      <w:r w:rsidRPr="00AA62F2">
        <w:rPr>
          <w:rFonts w:ascii="Times New Roman" w:hAnsi="Times New Roman" w:cs="Times New Roman"/>
        </w:rPr>
        <w:t xml:space="preserve"> art. 21 del D. Lgs. n. 30/2005, della sola denominazione in funzione descrittiva, purch</w:t>
      </w:r>
      <w:r w:rsidR="0035167C">
        <w:rPr>
          <w:rFonts w:ascii="Times New Roman" w:hAnsi="Times New Roman" w:cs="Times New Roman"/>
        </w:rPr>
        <w:t>é</w:t>
      </w:r>
      <w:r w:rsidRPr="00AA62F2">
        <w:rPr>
          <w:rFonts w:ascii="Times New Roman" w:hAnsi="Times New Roman" w:cs="Times New Roman"/>
        </w:rPr>
        <w:t xml:space="preserve"> resa in forma veritiera e da comunicarsi preliminarmente e comunque prima di ogni azione.</w:t>
      </w:r>
    </w:p>
    <w:p w:rsidRPr="00AA62F2" w:rsidR="00E34BCC" w:rsidP="00E34BCC" w:rsidRDefault="00C847C9" w14:paraId="32CF0E27" w14:textId="1C71EB97">
      <w:pPr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1</w:t>
      </w:r>
      <w:r w:rsidR="008008CF">
        <w:rPr>
          <w:rFonts w:ascii="Times New Roman" w:hAnsi="Times New Roman" w:cs="Times New Roman"/>
          <w:b/>
        </w:rPr>
        <w:t>2</w:t>
      </w:r>
      <w:r w:rsidRPr="00AA62F2">
        <w:rPr>
          <w:rFonts w:ascii="Times New Roman" w:hAnsi="Times New Roman" w:cs="Times New Roman"/>
          <w:b/>
        </w:rPr>
        <w:t xml:space="preserve"> (Riservatezza)</w:t>
      </w:r>
    </w:p>
    <w:p w:rsidRPr="00AA62F2" w:rsidR="00E34BCC" w:rsidP="00E34BCC" w:rsidRDefault="00C847C9" w14:paraId="4C5EB62C" w14:textId="7ECCC234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2</w:t>
      </w:r>
      <w:r w:rsidRPr="00AA62F2">
        <w:rPr>
          <w:rFonts w:ascii="Times New Roman" w:hAnsi="Times New Roman" w:cs="Times New Roman"/>
          <w:b/>
        </w:rPr>
        <w:t>.1</w:t>
      </w:r>
      <w:r w:rsidRPr="00AA62F2">
        <w:rPr>
          <w:rFonts w:ascii="Times New Roman" w:hAnsi="Times New Roman" w:cs="Times New Roman"/>
        </w:rPr>
        <w:t xml:space="preserve"> Con la sottoscrizione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, le Parti si impegnano espressamente, per sé e per i propri dipendenti e/o collaboratori (con ciò promettendo anche il fatto del terzo ai sensi e per gli effetti dell’art. 1381 cod. civ.), per tutta la durata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e per un periodo di </w:t>
      </w:r>
      <w:r w:rsidR="003D0EE4">
        <w:rPr>
          <w:rFonts w:ascii="Times New Roman" w:hAnsi="Times New Roman" w:cs="Times New Roman"/>
        </w:rPr>
        <w:t>3</w:t>
      </w:r>
      <w:r w:rsidRPr="00AA62F2">
        <w:rPr>
          <w:rFonts w:ascii="Times New Roman" w:hAnsi="Times New Roman" w:cs="Times New Roman"/>
        </w:rPr>
        <w:t xml:space="preserve"> (</w:t>
      </w:r>
      <w:r w:rsidR="003D0EE4">
        <w:rPr>
          <w:rFonts w:ascii="Times New Roman" w:hAnsi="Times New Roman" w:cs="Times New Roman"/>
        </w:rPr>
        <w:t>tre</w:t>
      </w:r>
      <w:r w:rsidRPr="00AA62F2">
        <w:rPr>
          <w:rFonts w:ascii="Times New Roman" w:hAnsi="Times New Roman" w:cs="Times New Roman"/>
        </w:rPr>
        <w:t>) anni successivo al termine o alla risoluzione dello stesso:</w:t>
      </w:r>
    </w:p>
    <w:p w:rsidRPr="00AA62F2" w:rsidR="00E34BCC" w:rsidP="00E34BCC" w:rsidRDefault="00C847C9" w14:paraId="687FA52D" w14:textId="4EB04918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a</w:t>
      </w:r>
      <w:r w:rsidRPr="00AA62F2">
        <w:rPr>
          <w:rFonts w:ascii="Times New Roman" w:hAnsi="Times New Roman" w:cs="Times New Roman"/>
        </w:rPr>
        <w:t>) a non divulgare le Informazioni Riservate</w:t>
      </w:r>
      <w:r w:rsidR="00A45BED">
        <w:rPr>
          <w:rFonts w:ascii="Times New Roman" w:hAnsi="Times New Roman" w:cs="Times New Roman"/>
        </w:rPr>
        <w:t xml:space="preserve"> (come definite al precedente art.</w:t>
      </w:r>
      <w:r w:rsidR="0019418B">
        <w:rPr>
          <w:rFonts w:ascii="Times New Roman" w:hAnsi="Times New Roman" w:cs="Times New Roman"/>
        </w:rPr>
        <w:t xml:space="preserve"> 4.1)</w:t>
      </w:r>
      <w:r w:rsidR="00A45BED">
        <w:rPr>
          <w:rFonts w:ascii="Times New Roman" w:hAnsi="Times New Roman" w:cs="Times New Roman"/>
        </w:rPr>
        <w:t xml:space="preserve"> </w:t>
      </w:r>
      <w:r w:rsidRPr="00AA62F2">
        <w:rPr>
          <w:rFonts w:ascii="Times New Roman" w:hAnsi="Times New Roman" w:cs="Times New Roman"/>
        </w:rPr>
        <w:t xml:space="preserve"> e a non renderle in alcun modo accessibili a </w:t>
      </w:r>
      <w:r w:rsidR="0019418B">
        <w:rPr>
          <w:rFonts w:ascii="Times New Roman" w:hAnsi="Times New Roman" w:cs="Times New Roman"/>
        </w:rPr>
        <w:t>S</w:t>
      </w:r>
      <w:r w:rsidRPr="00AA62F2">
        <w:rPr>
          <w:rFonts w:ascii="Times New Roman" w:hAnsi="Times New Roman" w:cs="Times New Roman"/>
        </w:rPr>
        <w:t>oggetti Terzi;</w:t>
      </w:r>
    </w:p>
    <w:p w:rsidRPr="00AA62F2" w:rsidR="00E34BCC" w:rsidP="00E34BCC" w:rsidRDefault="00C847C9" w14:paraId="03F09E78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b</w:t>
      </w:r>
      <w:r w:rsidRPr="00AA62F2">
        <w:rPr>
          <w:rFonts w:ascii="Times New Roman" w:hAnsi="Times New Roman" w:cs="Times New Roman"/>
        </w:rPr>
        <w:t>) ad impiegare ogni mezzo idoneo, e a porre in essere ogni e qualsiasi atto o attività ragionevolmente necessari, al fine di garantire che le Informazioni Riservate non siano liberamente accessibili a Soggetti Terzi;</w:t>
      </w:r>
    </w:p>
    <w:p w:rsidRPr="00AA62F2" w:rsidR="00E34BCC" w:rsidP="00E34BCC" w:rsidRDefault="00C847C9" w14:paraId="40FC2362" w14:textId="553D9D32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c</w:t>
      </w:r>
      <w:r w:rsidRPr="00AA62F2">
        <w:rPr>
          <w:rFonts w:ascii="Times New Roman" w:hAnsi="Times New Roman" w:cs="Times New Roman"/>
        </w:rPr>
        <w:t xml:space="preserve">) a non utilizzare in alcun modo le Informazioni Riservate per finalità diverse e ulteriori rispetto a quelle connesse con l’esecuzione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>;</w:t>
      </w:r>
    </w:p>
    <w:p w:rsidRPr="00AA62F2" w:rsidR="00E34BCC" w:rsidP="00E34BCC" w:rsidRDefault="00C847C9" w14:paraId="23E62C83" w14:textId="37C46D38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d</w:t>
      </w:r>
      <w:r w:rsidRPr="00AA62F2">
        <w:rPr>
          <w:rFonts w:ascii="Times New Roman" w:hAnsi="Times New Roman" w:cs="Times New Roman"/>
        </w:rPr>
        <w:t xml:space="preserve">) a non duplicare, copiare, riprodurre, registrare o diversamente rappresentare, salve le necessità che discendano dall’esecuzione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, o salvo consenso espresso della Parte che ne abbia diritto, con ogni e qualunque mezzo a tali fini idoneo, in tutto o in parte, file, atti, documenti, elenchi, registri, </w:t>
      </w:r>
      <w:r w:rsidRPr="00AA62F2">
        <w:rPr>
          <w:rFonts w:ascii="Times New Roman" w:hAnsi="Times New Roman" w:cs="Times New Roman"/>
        </w:rPr>
        <w:lastRenderedPageBreak/>
        <w:t>rapporti, note, disegni, schemi, schede, corrispondenza e ogni altro materiale contenente una o più Informazioni Riservate;</w:t>
      </w:r>
    </w:p>
    <w:p w:rsidRPr="00AA62F2" w:rsidR="00E34BCC" w:rsidP="00E34BCC" w:rsidRDefault="00C847C9" w14:paraId="5046631F" w14:textId="0073AE15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e</w:t>
      </w:r>
      <w:r w:rsidRPr="00AA62F2">
        <w:rPr>
          <w:rFonts w:ascii="Times New Roman" w:hAnsi="Times New Roman" w:cs="Times New Roman"/>
        </w:rPr>
        <w:t xml:space="preserve">) a restituire o distruggere immediatamente, dietro richiesta scritta della Parte che ne abbia diritto, ogni e qualsiasi file, atto, documento, elenco, registro, rapporto, nota, disegno, schema, scheda, lettera ed ogni altro </w:t>
      </w:r>
      <w:r w:rsidRPr="000441E9">
        <w:rPr>
          <w:rFonts w:ascii="Times New Roman" w:hAnsi="Times New Roman" w:cs="Times New Roman"/>
        </w:rPr>
        <w:t>materiale, comprese le loro eventuali copie o riproduzioni, contenenti una o più Informazioni Riservate, sempre che non vi sia un obbligo di legge che ne prescriva la conservazione</w:t>
      </w:r>
      <w:r w:rsidRPr="000441E9" w:rsidR="005165C2">
        <w:rPr>
          <w:rFonts w:ascii="Times New Roman" w:hAnsi="Times New Roman" w:cs="Times New Roman"/>
        </w:rPr>
        <w:t>.</w:t>
      </w:r>
      <w:r w:rsidRPr="000441E9">
        <w:rPr>
          <w:rFonts w:ascii="Times New Roman" w:hAnsi="Times New Roman" w:cs="Times New Roman"/>
        </w:rPr>
        <w:t xml:space="preserve"> </w:t>
      </w:r>
      <w:r w:rsidRPr="000441E9" w:rsidR="005165C2">
        <w:rPr>
          <w:rFonts w:ascii="Times New Roman" w:hAnsi="Times New Roman" w:cs="Times New Roman"/>
        </w:rPr>
        <w:t>In tale ultimo caso, le Informazioni Riservate non restituite o non distrutte continueranno ad essere soggette agli obblighi di riservatezza previsti dal presente articolo;</w:t>
      </w:r>
    </w:p>
    <w:p w:rsidR="005165C2" w:rsidP="00E34BCC" w:rsidRDefault="005165C2" w14:paraId="2AC46C3F" w14:textId="059EBFF5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f</w:t>
      </w:r>
      <w:r w:rsidRPr="00AA62F2">
        <w:rPr>
          <w:rFonts w:ascii="Times New Roman" w:hAnsi="Times New Roman" w:cs="Times New Roman"/>
        </w:rPr>
        <w:t xml:space="preserve">) a restituire o distruggere immediatamente, al termine o alla risoluzione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>, ogni e qualsiasi file, atto, documento, elenco, registro, rapporto, nota, disegno, schema, scheda, lettera ed ogni altro materiale, comprese le loro eventuali copie o riproduzioni, contenenti una o più Informazioni Riservate, sempre che non vi sia un obbligo di legge che ne prescriva la conservazione.</w:t>
      </w:r>
      <w:r w:rsidRPr="00EB2784">
        <w:t xml:space="preserve"> </w:t>
      </w:r>
      <w:r w:rsidRPr="00431715">
        <w:rPr>
          <w:rFonts w:ascii="Times New Roman" w:hAnsi="Times New Roman" w:cs="Times New Roman"/>
        </w:rPr>
        <w:t>In tale ultimo caso, le Informazioni Riservate non restituite o non distrutte continueranno ad essere soggette agli obblighi di riservatezza previsti dal presente articolo</w:t>
      </w:r>
      <w:r w:rsidRPr="00AA62F2">
        <w:rPr>
          <w:rFonts w:ascii="Times New Roman" w:hAnsi="Times New Roman" w:cs="Times New Roman"/>
          <w:b/>
        </w:rPr>
        <w:t xml:space="preserve"> </w:t>
      </w:r>
    </w:p>
    <w:p w:rsidRPr="00AA62F2" w:rsidR="00E34BCC" w:rsidP="00E34BCC" w:rsidRDefault="00844D16" w14:paraId="67DC6FDF" w14:textId="01B584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2</w:t>
      </w:r>
      <w:r w:rsidRPr="00AA62F2" w:rsidR="00C847C9">
        <w:rPr>
          <w:rFonts w:ascii="Times New Roman" w:hAnsi="Times New Roman" w:cs="Times New Roman"/>
          <w:b/>
        </w:rPr>
        <w:t xml:space="preserve">.2 </w:t>
      </w:r>
      <w:r w:rsidRPr="00AA62F2" w:rsidR="00C847C9">
        <w:rPr>
          <w:rFonts w:ascii="Times New Roman" w:hAnsi="Times New Roman" w:cs="Times New Roman"/>
        </w:rPr>
        <w:t>Sono fatte salve, rispetto a quanto disposto nel paragrafo precedente:</w:t>
      </w:r>
    </w:p>
    <w:p w:rsidRPr="00AA62F2" w:rsidR="00E34BCC" w:rsidP="00E34BCC" w:rsidRDefault="00C847C9" w14:paraId="0EBC99CD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a</w:t>
      </w:r>
      <w:r w:rsidRPr="00AA62F2">
        <w:rPr>
          <w:rFonts w:ascii="Times New Roman" w:hAnsi="Times New Roman" w:cs="Times New Roman"/>
        </w:rPr>
        <w:t>) le informazioni, i dati e le conoscenze comunicati da una Parte all’altra che siano espressamente destinati dalle Parti alla pubblicazione o comunque alla diffusione tra il pubblico;</w:t>
      </w:r>
    </w:p>
    <w:p w:rsidRPr="00AA62F2" w:rsidR="00E34BCC" w:rsidP="00E34BCC" w:rsidRDefault="00C847C9" w14:paraId="74651480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b</w:t>
      </w:r>
      <w:r w:rsidRPr="00AA62F2">
        <w:rPr>
          <w:rFonts w:ascii="Times New Roman" w:hAnsi="Times New Roman" w:cs="Times New Roman"/>
        </w:rPr>
        <w:t>) le informazioni, i dati e le conoscenze comunicati da una Parte all’altra che siano già di pubblico dominio o siano comunque già liberamente accessibili da parte di Soggetti Terzi;</w:t>
      </w:r>
    </w:p>
    <w:p w:rsidRPr="00AA62F2" w:rsidR="00E34BCC" w:rsidP="00E34BCC" w:rsidRDefault="00C847C9" w14:paraId="64D07A31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c</w:t>
      </w:r>
      <w:r w:rsidRPr="00AA62F2">
        <w:rPr>
          <w:rFonts w:ascii="Times New Roman" w:hAnsi="Times New Roman" w:cs="Times New Roman"/>
        </w:rPr>
        <w:t>) le informazioni, i dati e le conoscenze che, in qualunque momento, divengono di pubblico dominio o comunque liberamente accessibili da parte di Soggetti Terzi, a condizione che la loro divulgazione o la loro accessibilità non siano causati da fatto illecito o non siano stati comunque espressamente vietati dalla Parte che li abbia comunicati, e a partire dal momento in cui esse divengono effettivamente di pubblico dominio o liberamente accessibili;</w:t>
      </w:r>
    </w:p>
    <w:p w:rsidRPr="00AA62F2" w:rsidR="00E34BCC" w:rsidP="00E34BCC" w:rsidRDefault="00C847C9" w14:paraId="2CECA835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d</w:t>
      </w:r>
      <w:r w:rsidRPr="00AA62F2">
        <w:rPr>
          <w:rFonts w:ascii="Times New Roman" w:hAnsi="Times New Roman" w:cs="Times New Roman"/>
        </w:rPr>
        <w:t>) le informazioni, i dati e le conoscenze in relazione ai quali la Parte che ne abbia diritto fornisca il consenso scritto alla loro diffusione o alla loro libera accessibilità e solo nei limiti, nei termini e alle condizioni a cui tale consenso viene effettivamente prestato;</w:t>
      </w:r>
    </w:p>
    <w:p w:rsidRPr="00AA62F2" w:rsidR="00E34BCC" w:rsidP="00E34BCC" w:rsidRDefault="00C847C9" w14:paraId="0DFDBD24" w14:textId="2771ECFA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e</w:t>
      </w:r>
      <w:r w:rsidRPr="00AA62F2">
        <w:rPr>
          <w:rFonts w:ascii="Times New Roman" w:hAnsi="Times New Roman" w:cs="Times New Roman"/>
        </w:rPr>
        <w:t xml:space="preserve">) le informazioni, i dati e le conoscenze che una Parte possa dimostrare di essere state in suo legittimo possesso in un momento antecedente a quello in cui gli sono state comunicate dall’altra </w:t>
      </w:r>
    </w:p>
    <w:p w:rsidRPr="00AA62F2" w:rsidR="00E34BCC" w:rsidP="00E34BCC" w:rsidRDefault="00C847C9" w14:paraId="5A4DD748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f</w:t>
      </w:r>
      <w:r w:rsidRPr="00AA62F2">
        <w:rPr>
          <w:rFonts w:ascii="Times New Roman" w:hAnsi="Times New Roman" w:cs="Times New Roman"/>
        </w:rPr>
        <w:t>) le informazioni che una Parte possa dimostrare essere in suo legittimo possesso indipendentemente dal rapporto di collaborazione;</w:t>
      </w:r>
    </w:p>
    <w:p w:rsidRPr="00AA62F2" w:rsidR="00E34BCC" w:rsidP="00E34BCC" w:rsidRDefault="00C847C9" w14:paraId="7748D0C0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(</w:t>
      </w:r>
      <w:r w:rsidRPr="00AA62F2">
        <w:rPr>
          <w:rFonts w:ascii="Times New Roman" w:hAnsi="Times New Roman" w:cs="Times New Roman"/>
          <w:i/>
        </w:rPr>
        <w:t>g</w:t>
      </w:r>
      <w:r w:rsidRPr="00AA62F2">
        <w:rPr>
          <w:rFonts w:ascii="Times New Roman" w:hAnsi="Times New Roman" w:cs="Times New Roman"/>
        </w:rPr>
        <w:t>) le informazioni che una Parte sia tenuta a comunicare o a rendere accessibili in adempimento di norme di legge o regolamento nonché di un ordine impartito dalla pubblica Autorità, nei limiti, nei termini, nelle forme e in relazione ai soli destinatari cui la Parte stessa sia effettivamente tenuta a comunicarle o a renderle accessibili.</w:t>
      </w:r>
    </w:p>
    <w:p w:rsidR="007D0294" w:rsidP="00E34BCC" w:rsidRDefault="00844D16" w14:paraId="3307B20A" w14:textId="65F7FC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1</w:t>
      </w:r>
      <w:r w:rsidR="008008CF">
        <w:rPr>
          <w:rFonts w:ascii="Times New Roman" w:hAnsi="Times New Roman" w:cs="Times New Roman"/>
          <w:b/>
        </w:rPr>
        <w:t>2</w:t>
      </w:r>
      <w:r w:rsidRPr="00AA62F2" w:rsidR="00C847C9">
        <w:rPr>
          <w:rFonts w:ascii="Times New Roman" w:hAnsi="Times New Roman" w:cs="Times New Roman"/>
          <w:b/>
        </w:rPr>
        <w:t xml:space="preserve">.3 </w:t>
      </w:r>
      <w:r w:rsidRPr="00AA62F2" w:rsidR="00C847C9">
        <w:rPr>
          <w:rFonts w:ascii="Times New Roman" w:hAnsi="Times New Roman" w:cs="Times New Roman"/>
        </w:rPr>
        <w:t>Ai fini dell’applicazione del presente articolo, per Soggetti Terzi devono intendersi tutti i soggetti diversi dalle Parti</w:t>
      </w:r>
      <w:r w:rsidR="00F35F84">
        <w:rPr>
          <w:rFonts w:ascii="Times New Roman" w:hAnsi="Times New Roman" w:cs="Times New Roman"/>
        </w:rPr>
        <w:t xml:space="preserve"> (incluse le</w:t>
      </w:r>
      <w:r w:rsidRPr="00DC43EB" w:rsidR="00F35F84">
        <w:rPr>
          <w:rFonts w:ascii="Times New Roman" w:hAnsi="Times New Roman" w:cs="Times New Roman"/>
        </w:rPr>
        <w:t xml:space="preserve"> società del gruppo a cui appartiene</w:t>
      </w:r>
      <w:r w:rsidR="00F35F84">
        <w:rPr>
          <w:rFonts w:ascii="Times New Roman" w:hAnsi="Times New Roman" w:cs="Times New Roman"/>
        </w:rPr>
        <w:t xml:space="preserve"> la Committente)</w:t>
      </w:r>
      <w:r w:rsidRPr="00AA62F2" w:rsidR="00C847C9">
        <w:rPr>
          <w:rFonts w:ascii="Times New Roman" w:hAnsi="Times New Roman" w:cs="Times New Roman"/>
        </w:rPr>
        <w:t xml:space="preserve"> che non siano rappresentanti, dipendenti, collaboratori o consulenti delle Parti stesse</w:t>
      </w:r>
      <w:r w:rsidR="005D2156">
        <w:rPr>
          <w:rFonts w:ascii="Times New Roman" w:hAnsi="Times New Roman" w:cs="Times New Roman"/>
        </w:rPr>
        <w:t xml:space="preserve"> o che non risultino coinvolti dalle Parti ai fini dell’esecuzione delle obbligazioni di cui al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>. Devono comunque considerarsi Soggetti Terzi, in relazione alle singole Informazioni Riservate che vengano di volta in volta in rilievo, anche i soggetti sopra indicati nei casi in cui essi, per la natura del rapporto che li lega alle Parti, non abbiano ragione o necessità di conoscere una o più Informazioni Riservate o nel caso in cui la Parte che ne abbia diritto abbia espressamente vietato la comunicazione di Informazioni Riservate al loro indirizzo.</w:t>
      </w:r>
      <w:bookmarkStart w:name="_Hlk49327934" w:id="14"/>
    </w:p>
    <w:bookmarkEnd w:id="14"/>
    <w:p w:rsidRPr="00AA62F2" w:rsidR="00E34BCC" w:rsidP="00E34BCC" w:rsidRDefault="00C847C9" w14:paraId="4565CE40" w14:textId="6F4C6FE2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676B0F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3</w:t>
      </w:r>
      <w:r w:rsidRPr="00AA62F2">
        <w:rPr>
          <w:rFonts w:ascii="Times New Roman" w:hAnsi="Times New Roman" w:cs="Times New Roman"/>
          <w:b/>
        </w:rPr>
        <w:t xml:space="preserve"> (Responsabilità)</w:t>
      </w:r>
    </w:p>
    <w:p w:rsidRPr="004A283E" w:rsidR="004A283E" w:rsidP="004A283E" w:rsidRDefault="00676B0F" w14:paraId="20C0789E" w14:textId="1031E4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8008CF">
        <w:rPr>
          <w:rFonts w:ascii="Times New Roman" w:hAnsi="Times New Roman" w:cs="Times New Roman"/>
          <w:b/>
          <w:bCs/>
        </w:rPr>
        <w:t>3</w:t>
      </w:r>
      <w:r w:rsidRPr="000E1064" w:rsidR="00842BB6">
        <w:rPr>
          <w:rFonts w:ascii="Times New Roman" w:hAnsi="Times New Roman" w:cs="Times New Roman"/>
          <w:b/>
          <w:bCs/>
        </w:rPr>
        <w:t>.</w:t>
      </w:r>
      <w:r w:rsidR="00EC4F08">
        <w:rPr>
          <w:rFonts w:ascii="Times New Roman" w:hAnsi="Times New Roman" w:cs="Times New Roman"/>
          <w:b/>
          <w:bCs/>
        </w:rPr>
        <w:t>1</w:t>
      </w:r>
      <w:r w:rsidR="00842BB6">
        <w:rPr>
          <w:rFonts w:ascii="Times New Roman" w:hAnsi="Times New Roman" w:cs="Times New Roman"/>
        </w:rPr>
        <w:t xml:space="preserve"> BI-REX</w:t>
      </w:r>
      <w:r w:rsidR="005D2156">
        <w:rPr>
          <w:rFonts w:ascii="Times New Roman" w:hAnsi="Times New Roman" w:cs="Times New Roman"/>
        </w:rPr>
        <w:t xml:space="preserve"> </w:t>
      </w:r>
      <w:r w:rsidRPr="004A283E" w:rsidR="004A283E">
        <w:rPr>
          <w:rFonts w:ascii="Times New Roman" w:hAnsi="Times New Roman" w:cs="Times New Roman"/>
        </w:rPr>
        <w:t xml:space="preserve">non </w:t>
      </w:r>
      <w:r w:rsidRPr="004A283E" w:rsidR="00494E66">
        <w:rPr>
          <w:rFonts w:ascii="Times New Roman" w:hAnsi="Times New Roman" w:cs="Times New Roman"/>
        </w:rPr>
        <w:t>sar</w:t>
      </w:r>
      <w:r w:rsidR="00494E66">
        <w:rPr>
          <w:rFonts w:ascii="Times New Roman" w:hAnsi="Times New Roman" w:cs="Times New Roman"/>
        </w:rPr>
        <w:t>à</w:t>
      </w:r>
      <w:r w:rsidRPr="004A283E" w:rsidR="00494E66">
        <w:rPr>
          <w:rFonts w:ascii="Times New Roman" w:hAnsi="Times New Roman" w:cs="Times New Roman"/>
        </w:rPr>
        <w:t xml:space="preserve"> responsabil</w:t>
      </w:r>
      <w:r w:rsidR="00494E66">
        <w:rPr>
          <w:rFonts w:ascii="Times New Roman" w:hAnsi="Times New Roman" w:cs="Times New Roman"/>
        </w:rPr>
        <w:t>e</w:t>
      </w:r>
      <w:r w:rsidRPr="004A283E" w:rsidR="00494E66">
        <w:rPr>
          <w:rFonts w:ascii="Times New Roman" w:hAnsi="Times New Roman" w:cs="Times New Roman"/>
        </w:rPr>
        <w:t xml:space="preserve"> </w:t>
      </w:r>
      <w:r w:rsidRPr="004A283E" w:rsidR="004A283E">
        <w:rPr>
          <w:rFonts w:ascii="Times New Roman" w:hAnsi="Times New Roman" w:cs="Times New Roman"/>
        </w:rPr>
        <w:t>per il verificarsi di eventi (</w:t>
      </w:r>
      <w:r w:rsidR="00844D16">
        <w:rPr>
          <w:rFonts w:ascii="Times New Roman" w:hAnsi="Times New Roman" w:cs="Times New Roman"/>
        </w:rPr>
        <w:t xml:space="preserve">quali, a titolo meramente esemplificativo, ma non esaustivo, </w:t>
      </w:r>
      <w:r w:rsidRPr="004A283E" w:rsidR="004A283E">
        <w:rPr>
          <w:rFonts w:ascii="Times New Roman" w:hAnsi="Times New Roman" w:cs="Times New Roman"/>
        </w:rPr>
        <w:t>malfunzionamenti del software o delle configurazioni hardware, danni a persone o cose, ecc.) e di danni diretti o indiretti (a titolo meramente esemplificativo, ma non esaustivo, perdita di profitto, reddito, fatturato, danni da interruzione o sospensione di attività, mancato o ritardato inizio di attività industriali, commerciali, ecc.) causati:</w:t>
      </w:r>
    </w:p>
    <w:p w:rsidRPr="004A283E" w:rsidR="004A283E" w:rsidP="004A283E" w:rsidRDefault="00EC4F08" w14:paraId="12DFF847" w14:textId="158943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4A283E" w:rsidR="004A283E">
        <w:rPr>
          <w:rFonts w:ascii="Times New Roman" w:hAnsi="Times New Roman" w:cs="Times New Roman"/>
        </w:rPr>
        <w:t>da errori od omissioni imputabili al</w:t>
      </w:r>
      <w:r w:rsidR="00CE21C0">
        <w:rPr>
          <w:rFonts w:ascii="Times New Roman" w:hAnsi="Times New Roman" w:cs="Times New Roman"/>
        </w:rPr>
        <w:t xml:space="preserve"> </w:t>
      </w:r>
      <w:r w:rsidR="00844D16">
        <w:rPr>
          <w:rFonts w:ascii="Times New Roman" w:hAnsi="Times New Roman" w:cs="Times New Roman"/>
        </w:rPr>
        <w:t>C</w:t>
      </w:r>
      <w:r w:rsidR="00CE21C0">
        <w:rPr>
          <w:rFonts w:ascii="Times New Roman" w:hAnsi="Times New Roman" w:cs="Times New Roman"/>
        </w:rPr>
        <w:t xml:space="preserve">ommittente </w:t>
      </w:r>
      <w:r w:rsidRPr="004A283E" w:rsidR="004A283E">
        <w:rPr>
          <w:rFonts w:ascii="Times New Roman" w:hAnsi="Times New Roman" w:cs="Times New Roman"/>
        </w:rPr>
        <w:t xml:space="preserve">(anche nel trasferimento dei dati / informazioni a </w:t>
      </w:r>
      <w:r w:rsidR="000E1064">
        <w:rPr>
          <w:rFonts w:ascii="Times New Roman" w:hAnsi="Times New Roman" w:cs="Times New Roman"/>
        </w:rPr>
        <w:t>BI-REX</w:t>
      </w:r>
      <w:r w:rsidRPr="004A283E" w:rsidR="004A283E">
        <w:rPr>
          <w:rFonts w:ascii="Times New Roman" w:hAnsi="Times New Roman" w:cs="Times New Roman"/>
        </w:rPr>
        <w:t>),</w:t>
      </w:r>
    </w:p>
    <w:p w:rsidRPr="004A283E" w:rsidR="004A283E" w:rsidP="004A283E" w:rsidRDefault="004A283E" w14:paraId="35447C15" w14:textId="48A1FD08">
      <w:pPr>
        <w:jc w:val="both"/>
        <w:rPr>
          <w:rFonts w:ascii="Times New Roman" w:hAnsi="Times New Roman" w:cs="Times New Roman"/>
        </w:rPr>
      </w:pPr>
      <w:r w:rsidRPr="004A283E">
        <w:rPr>
          <w:rFonts w:ascii="Times New Roman" w:hAnsi="Times New Roman" w:cs="Times New Roman"/>
        </w:rPr>
        <w:t>b) dall’uso di programmi da parte del</w:t>
      </w:r>
      <w:r w:rsidR="003F12DB">
        <w:rPr>
          <w:rFonts w:ascii="Times New Roman" w:hAnsi="Times New Roman" w:cs="Times New Roman"/>
        </w:rPr>
        <w:t xml:space="preserve"> </w:t>
      </w:r>
      <w:r w:rsidR="00FB2B74">
        <w:rPr>
          <w:rFonts w:ascii="Times New Roman" w:hAnsi="Times New Roman" w:cs="Times New Roman"/>
        </w:rPr>
        <w:t>C</w:t>
      </w:r>
      <w:r w:rsidR="003F12DB">
        <w:rPr>
          <w:rFonts w:ascii="Times New Roman" w:hAnsi="Times New Roman" w:cs="Times New Roman"/>
        </w:rPr>
        <w:t>ommittente</w:t>
      </w:r>
      <w:r w:rsidRPr="004A283E">
        <w:rPr>
          <w:rFonts w:ascii="Times New Roman" w:hAnsi="Times New Roman" w:cs="Times New Roman"/>
        </w:rPr>
        <w:t xml:space="preserve"> in modo non conforme alle istruzioni di </w:t>
      </w:r>
      <w:r w:rsidR="004556EA">
        <w:rPr>
          <w:rFonts w:ascii="Times New Roman" w:hAnsi="Times New Roman" w:cs="Times New Roman"/>
        </w:rPr>
        <w:t>BI-REX</w:t>
      </w:r>
      <w:r w:rsidRPr="004A283E" w:rsidR="004556EA">
        <w:rPr>
          <w:rFonts w:ascii="Times New Roman" w:hAnsi="Times New Roman" w:cs="Times New Roman"/>
        </w:rPr>
        <w:t xml:space="preserve"> </w:t>
      </w:r>
      <w:r w:rsidRPr="004A283E">
        <w:rPr>
          <w:rFonts w:ascii="Times New Roman" w:hAnsi="Times New Roman" w:cs="Times New Roman"/>
        </w:rPr>
        <w:t>e/o per fini illeciti,</w:t>
      </w:r>
    </w:p>
    <w:p w:rsidRPr="004A283E" w:rsidR="004A283E" w:rsidP="004A283E" w:rsidRDefault="004A283E" w14:paraId="1F5905A0" w14:textId="0974EF28">
      <w:pPr>
        <w:jc w:val="both"/>
        <w:rPr>
          <w:rFonts w:ascii="Times New Roman" w:hAnsi="Times New Roman" w:cs="Times New Roman"/>
        </w:rPr>
      </w:pPr>
      <w:r w:rsidRPr="004A283E">
        <w:rPr>
          <w:rFonts w:ascii="Times New Roman" w:hAnsi="Times New Roman" w:cs="Times New Roman"/>
        </w:rPr>
        <w:t>c) dalla modifica da parte del</w:t>
      </w:r>
      <w:r w:rsidR="00FB2B74">
        <w:rPr>
          <w:rFonts w:ascii="Times New Roman" w:hAnsi="Times New Roman" w:cs="Times New Roman"/>
        </w:rPr>
        <w:t xml:space="preserve"> Committente</w:t>
      </w:r>
      <w:r w:rsidRPr="004A283E">
        <w:rPr>
          <w:rFonts w:ascii="Times New Roman" w:hAnsi="Times New Roman" w:cs="Times New Roman"/>
        </w:rPr>
        <w:t xml:space="preserve"> del proprio ambiente informativo (reti, server e workstation incluse) ad insaputa di </w:t>
      </w:r>
      <w:r w:rsidR="002246F2">
        <w:rPr>
          <w:rFonts w:ascii="Times New Roman" w:hAnsi="Times New Roman" w:cs="Times New Roman"/>
        </w:rPr>
        <w:t>BI-REX</w:t>
      </w:r>
      <w:r w:rsidRPr="004A283E">
        <w:rPr>
          <w:rFonts w:ascii="Times New Roman" w:hAnsi="Times New Roman" w:cs="Times New Roman"/>
        </w:rPr>
        <w:t>,</w:t>
      </w:r>
    </w:p>
    <w:p w:rsidR="004A283E" w:rsidP="004A283E" w:rsidRDefault="004A283E" w14:paraId="5B357D60" w14:textId="63B585B9">
      <w:pPr>
        <w:jc w:val="both"/>
        <w:rPr>
          <w:rFonts w:ascii="Times New Roman" w:hAnsi="Times New Roman" w:cs="Times New Roman"/>
        </w:rPr>
      </w:pPr>
      <w:r w:rsidRPr="004A283E">
        <w:rPr>
          <w:rFonts w:ascii="Times New Roman" w:hAnsi="Times New Roman" w:cs="Times New Roman"/>
        </w:rPr>
        <w:t>d) da ogni altro fatto doloso o colposo del</w:t>
      </w:r>
      <w:r w:rsidR="00E84E3D">
        <w:rPr>
          <w:rFonts w:ascii="Times New Roman" w:hAnsi="Times New Roman" w:cs="Times New Roman"/>
        </w:rPr>
        <w:t xml:space="preserve"> Committente</w:t>
      </w:r>
      <w:r w:rsidRPr="004A283E">
        <w:rPr>
          <w:rFonts w:ascii="Times New Roman" w:hAnsi="Times New Roman" w:cs="Times New Roman"/>
        </w:rPr>
        <w:t xml:space="preserve"> (quale, a titolo esemplificativo, mancanza di licenze, autorizzazioni e certificazioni necessarie per l’utilizzo dei prodotti, ecc.).</w:t>
      </w:r>
    </w:p>
    <w:p w:rsidRPr="00287AEC" w:rsidR="00287AEC" w:rsidP="00287AEC" w:rsidRDefault="00676B0F" w14:paraId="1F109EB7" w14:textId="2D812AC3">
      <w:pPr>
        <w:jc w:val="both"/>
        <w:rPr>
          <w:rFonts w:ascii="Times New Roman" w:hAnsi="Times New Roman" w:cs="Times New Roman"/>
        </w:rPr>
      </w:pPr>
      <w:r w:rsidRPr="00885684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3</w:t>
      </w:r>
      <w:r w:rsidRPr="00885684" w:rsidR="00B46143">
        <w:rPr>
          <w:rFonts w:ascii="Times New Roman" w:hAnsi="Times New Roman" w:cs="Times New Roman"/>
          <w:b/>
        </w:rPr>
        <w:t>.2</w:t>
      </w:r>
      <w:r w:rsidR="00B46143">
        <w:rPr>
          <w:rFonts w:ascii="Times New Roman" w:hAnsi="Times New Roman" w:cs="Times New Roman"/>
        </w:rPr>
        <w:t xml:space="preserve"> </w:t>
      </w:r>
      <w:r w:rsidRPr="00287AEC" w:rsidR="00287AEC">
        <w:rPr>
          <w:rFonts w:ascii="Times New Roman" w:hAnsi="Times New Roman" w:cs="Times New Roman"/>
        </w:rPr>
        <w:t>In nessun caso</w:t>
      </w:r>
      <w:r w:rsidR="00B41AFC">
        <w:rPr>
          <w:rFonts w:ascii="Times New Roman" w:hAnsi="Times New Roman" w:cs="Times New Roman"/>
        </w:rPr>
        <w:t xml:space="preserve"> BI-REX</w:t>
      </w:r>
      <w:r w:rsidRPr="00287AEC" w:rsidR="00287AEC">
        <w:rPr>
          <w:rFonts w:ascii="Times New Roman" w:hAnsi="Times New Roman" w:cs="Times New Roman"/>
        </w:rPr>
        <w:t xml:space="preserve"> </w:t>
      </w:r>
      <w:r w:rsidRPr="00287AEC" w:rsidR="00494E66">
        <w:rPr>
          <w:rFonts w:ascii="Times New Roman" w:hAnsi="Times New Roman" w:cs="Times New Roman"/>
        </w:rPr>
        <w:t>potr</w:t>
      </w:r>
      <w:r w:rsidR="00494E66">
        <w:rPr>
          <w:rFonts w:ascii="Times New Roman" w:hAnsi="Times New Roman" w:cs="Times New Roman"/>
        </w:rPr>
        <w:t>à</w:t>
      </w:r>
      <w:r w:rsidRPr="00287AEC" w:rsidR="00494E66">
        <w:rPr>
          <w:rFonts w:ascii="Times New Roman" w:hAnsi="Times New Roman" w:cs="Times New Roman"/>
        </w:rPr>
        <w:t xml:space="preserve"> </w:t>
      </w:r>
      <w:r w:rsidRPr="00287AEC" w:rsidR="00287AEC">
        <w:rPr>
          <w:rFonts w:ascii="Times New Roman" w:hAnsi="Times New Roman" w:cs="Times New Roman"/>
        </w:rPr>
        <w:t xml:space="preserve">essere </w:t>
      </w:r>
      <w:r w:rsidRPr="00287AEC" w:rsidR="00494E66">
        <w:rPr>
          <w:rFonts w:ascii="Times New Roman" w:hAnsi="Times New Roman" w:cs="Times New Roman"/>
        </w:rPr>
        <w:t>ritenut</w:t>
      </w:r>
      <w:r w:rsidR="00494E66">
        <w:rPr>
          <w:rFonts w:ascii="Times New Roman" w:hAnsi="Times New Roman" w:cs="Times New Roman"/>
        </w:rPr>
        <w:t>a</w:t>
      </w:r>
      <w:r w:rsidRPr="00287AEC" w:rsidR="00494E66">
        <w:rPr>
          <w:rFonts w:ascii="Times New Roman" w:hAnsi="Times New Roman" w:cs="Times New Roman"/>
        </w:rPr>
        <w:t xml:space="preserve"> responsabil</w:t>
      </w:r>
      <w:r w:rsidR="00494E66">
        <w:rPr>
          <w:rFonts w:ascii="Times New Roman" w:hAnsi="Times New Roman" w:cs="Times New Roman"/>
        </w:rPr>
        <w:t>e</w:t>
      </w:r>
      <w:r w:rsidRPr="00287AEC" w:rsidR="00494E66">
        <w:rPr>
          <w:rFonts w:ascii="Times New Roman" w:hAnsi="Times New Roman" w:cs="Times New Roman"/>
        </w:rPr>
        <w:t xml:space="preserve"> </w:t>
      </w:r>
      <w:r w:rsidR="00844D16">
        <w:rPr>
          <w:rFonts w:ascii="Times New Roman" w:hAnsi="Times New Roman" w:cs="Times New Roman"/>
        </w:rPr>
        <w:t xml:space="preserve">nei confronti del Committente </w:t>
      </w:r>
      <w:r w:rsidRPr="00287AEC" w:rsidR="00287AEC">
        <w:rPr>
          <w:rFonts w:ascii="Times New Roman" w:hAnsi="Times New Roman" w:cs="Times New Roman"/>
        </w:rPr>
        <w:t>per</w:t>
      </w:r>
      <w:r w:rsidR="00040D76">
        <w:rPr>
          <w:rFonts w:ascii="Times New Roman" w:hAnsi="Times New Roman" w:cs="Times New Roman"/>
        </w:rPr>
        <w:t>:</w:t>
      </w:r>
    </w:p>
    <w:p w:rsidRPr="00287AEC" w:rsidR="00287AEC" w:rsidP="00CA1D31" w:rsidRDefault="00287AEC" w14:paraId="5BA59324" w14:textId="677EC7EC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>• mancato guadagno o perdita di profitto, reddito / fatturato</w:t>
      </w:r>
      <w:r w:rsidR="00844D16">
        <w:rPr>
          <w:rFonts w:ascii="Times New Roman" w:hAnsi="Times New Roman" w:cs="Times New Roman"/>
        </w:rPr>
        <w:t>;</w:t>
      </w:r>
    </w:p>
    <w:p w:rsidRPr="00287AEC" w:rsidR="00287AEC" w:rsidP="00CA1D31" w:rsidRDefault="00287AEC" w14:paraId="7A0AC2E9" w14:textId="05C8A2DF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>• mancato o ritardato inizio di attività industriali, commerciali</w:t>
      </w:r>
      <w:r w:rsidR="00844D16">
        <w:rPr>
          <w:rFonts w:ascii="Times New Roman" w:hAnsi="Times New Roman" w:cs="Times New Roman"/>
        </w:rPr>
        <w:t>;</w:t>
      </w:r>
    </w:p>
    <w:p w:rsidRPr="00287AEC" w:rsidR="00287AEC" w:rsidP="00CA1D31" w:rsidRDefault="00287AEC" w14:paraId="09E467FF" w14:textId="7D1CFB55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>• interruzione o sospensione di attività</w:t>
      </w:r>
      <w:r w:rsidR="00844D16">
        <w:rPr>
          <w:rFonts w:ascii="Times New Roman" w:hAnsi="Times New Roman" w:cs="Times New Roman"/>
        </w:rPr>
        <w:t>;</w:t>
      </w:r>
    </w:p>
    <w:p w:rsidR="00844D16" w:rsidP="00CA1D31" w:rsidRDefault="00287AEC" w14:paraId="6EF56FC5" w14:textId="77777777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>• mancato uso o fermo tecnico del prodotto o di qualsiasi macchinario associato</w:t>
      </w:r>
      <w:r w:rsidR="00844D16">
        <w:rPr>
          <w:rFonts w:ascii="Times New Roman" w:hAnsi="Times New Roman" w:cs="Times New Roman"/>
        </w:rPr>
        <w:t>;</w:t>
      </w:r>
    </w:p>
    <w:p w:rsidRPr="00287AEC" w:rsidR="00287AEC" w:rsidP="00CA1D31" w:rsidRDefault="00287AEC" w14:paraId="4B132F88" w14:textId="1DFA85CF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>• conseguenze derivanti da embargo, atti di guerra, provvedimenti, atti delle Pubbliche Autorità, interruzione / sospensione dell’energia elettrica e/o degli allacciamenti alle linee di comunicazione, scioperi delle terze parti coinvolte nell’esecuzione del contratto o altre cause di forza maggiore</w:t>
      </w:r>
      <w:r w:rsidR="00844D16">
        <w:rPr>
          <w:rFonts w:ascii="Times New Roman" w:hAnsi="Times New Roman" w:cs="Times New Roman"/>
        </w:rPr>
        <w:t>;</w:t>
      </w:r>
    </w:p>
    <w:p w:rsidRPr="00287AEC" w:rsidR="00287AEC" w:rsidP="00CA1D31" w:rsidRDefault="00287AEC" w14:paraId="3A134E3F" w14:textId="2EEC0BED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 xml:space="preserve">• reclami </w:t>
      </w:r>
      <w:r w:rsidR="00844D16">
        <w:rPr>
          <w:rFonts w:ascii="Times New Roman" w:hAnsi="Times New Roman" w:cs="Times New Roman"/>
        </w:rPr>
        <w:t>del Committente</w:t>
      </w:r>
      <w:r w:rsidRPr="00287AEC">
        <w:rPr>
          <w:rFonts w:ascii="Times New Roman" w:hAnsi="Times New Roman" w:cs="Times New Roman"/>
        </w:rPr>
        <w:t xml:space="preserve"> e/o di terzi relativi ai fatti di cui ai punti sopra</w:t>
      </w:r>
      <w:r w:rsidR="00844D16">
        <w:rPr>
          <w:rFonts w:ascii="Times New Roman" w:hAnsi="Times New Roman" w:cs="Times New Roman"/>
        </w:rPr>
        <w:t>;</w:t>
      </w:r>
    </w:p>
    <w:p w:rsidR="00B46143" w:rsidP="00CA1D31" w:rsidRDefault="00A0069F" w14:paraId="271D1400" w14:textId="0C1E15BA">
      <w:pPr>
        <w:spacing w:after="0"/>
        <w:jc w:val="both"/>
        <w:rPr>
          <w:rFonts w:ascii="Times New Roman" w:hAnsi="Times New Roman" w:cs="Times New Roman"/>
        </w:rPr>
      </w:pPr>
      <w:r w:rsidRPr="00287AEC">
        <w:rPr>
          <w:rFonts w:ascii="Times New Roman" w:hAnsi="Times New Roman" w:cs="Times New Roman"/>
        </w:rPr>
        <w:t xml:space="preserve">• qualsiasi eventuale altro danno connesso ai prodotti che non sia direttamente </w:t>
      </w:r>
      <w:proofErr w:type="spellStart"/>
      <w:r w:rsidRPr="00287AEC">
        <w:rPr>
          <w:rFonts w:ascii="Times New Roman" w:hAnsi="Times New Roman" w:cs="Times New Roman"/>
        </w:rPr>
        <w:t>imputabile</w:t>
      </w:r>
      <w:proofErr w:type="spellEnd"/>
      <w:r w:rsidRPr="00287AEC">
        <w:rPr>
          <w:rFonts w:ascii="Times New Roman" w:hAnsi="Times New Roman" w:cs="Times New Roman"/>
        </w:rPr>
        <w:t xml:space="preserve"> a dolo o colpa grave d</w:t>
      </w:r>
      <w:r w:rsidR="00CA1D31">
        <w:rPr>
          <w:rFonts w:ascii="Times New Roman" w:hAnsi="Times New Roman" w:cs="Times New Roman"/>
        </w:rPr>
        <w:t>i BI-REX</w:t>
      </w:r>
      <w:r w:rsidRPr="00287AEC">
        <w:rPr>
          <w:rFonts w:ascii="Times New Roman" w:hAnsi="Times New Roman" w:cs="Times New Roman"/>
        </w:rPr>
        <w:t>.</w:t>
      </w:r>
    </w:p>
    <w:p w:rsidRPr="000441E9" w:rsidR="002E1912" w:rsidP="00CA1D31" w:rsidRDefault="002E1912" w14:paraId="3E06D39B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0441E9" w:rsidR="00E34BCC" w:rsidP="00E34BCC" w:rsidRDefault="00C847C9" w14:paraId="52424C2F" w14:textId="29264392">
      <w:pPr>
        <w:jc w:val="both"/>
        <w:rPr>
          <w:rFonts w:ascii="Times New Roman" w:hAnsi="Times New Roman" w:cs="Times New Roman"/>
          <w:b/>
        </w:rPr>
      </w:pPr>
      <w:r w:rsidRPr="000441E9">
        <w:rPr>
          <w:rFonts w:ascii="Times New Roman" w:hAnsi="Times New Roman" w:cs="Times New Roman"/>
          <w:b/>
        </w:rPr>
        <w:t xml:space="preserve">Art. </w:t>
      </w:r>
      <w:r w:rsidR="00844D16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4</w:t>
      </w:r>
      <w:r w:rsidRPr="000441E9">
        <w:rPr>
          <w:rFonts w:ascii="Times New Roman" w:hAnsi="Times New Roman" w:cs="Times New Roman"/>
          <w:b/>
        </w:rPr>
        <w:t xml:space="preserve"> (Forza maggiore)</w:t>
      </w:r>
    </w:p>
    <w:p w:rsidRPr="000441E9" w:rsidR="005165C2" w:rsidP="005165C2" w:rsidRDefault="00F61A80" w14:paraId="20CF3E0C" w14:textId="291D9F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4</w:t>
      </w:r>
      <w:r w:rsidRPr="000441E9" w:rsidR="005165C2">
        <w:rPr>
          <w:rFonts w:ascii="Times New Roman" w:hAnsi="Times New Roman" w:cs="Times New Roman"/>
          <w:b/>
        </w:rPr>
        <w:t xml:space="preserve">.1 </w:t>
      </w:r>
      <w:r w:rsidRPr="000441E9" w:rsidR="005165C2">
        <w:rPr>
          <w:rFonts w:ascii="Times New Roman" w:hAnsi="Times New Roman" w:cs="Times New Roman"/>
        </w:rPr>
        <w:t xml:space="preserve">Una Parte non sarà responsabile nei confronti dell’altra per i ritardi o per la mancata esecuzione delle proprie obbligazioni dovuti in via diretta o indiretta a circostanze che siano fuori dal proprio controllo (e.g.: caso fortuito, incendio, inondazione, allagamento, terremoto, epidemia, pandemia altre calamità naturali,  </w:t>
      </w:r>
      <w:r w:rsidRPr="000441E9" w:rsidR="005165C2">
        <w:rPr>
          <w:rFonts w:ascii="Times New Roman" w:hAnsi="Times New Roman" w:cs="Times New Roman"/>
        </w:rPr>
        <w:lastRenderedPageBreak/>
        <w:t>guerre</w:t>
      </w:r>
      <w:r w:rsidR="005D2156">
        <w:rPr>
          <w:rFonts w:ascii="Times New Roman" w:hAnsi="Times New Roman" w:cs="Times New Roman"/>
        </w:rPr>
        <w:t xml:space="preserve"> e relative sanzioni</w:t>
      </w:r>
      <w:r w:rsidRPr="000441E9" w:rsidR="005165C2">
        <w:rPr>
          <w:rFonts w:ascii="Times New Roman" w:hAnsi="Times New Roman" w:cs="Times New Roman"/>
        </w:rPr>
        <w:t xml:space="preserve">, tumulti civili, eventi terroristici, atti vandalici, sospensione dei lavori imposta dalla pubblica autorità, altri atti e provvedimenti legislativi o amministrativi o regolamentari della autorità pubblica,  ecc.), o non siano ragionevolmente prevedibili alla data di sottoscrizione del presente </w:t>
      </w:r>
      <w:r w:rsidR="005858D8">
        <w:rPr>
          <w:rFonts w:ascii="Times New Roman" w:hAnsi="Times New Roman" w:cs="Times New Roman"/>
        </w:rPr>
        <w:t>Patto integrativo</w:t>
      </w:r>
      <w:r w:rsidRPr="000441E9" w:rsidR="005165C2">
        <w:rPr>
          <w:rFonts w:ascii="Times New Roman" w:hAnsi="Times New Roman" w:cs="Times New Roman"/>
        </w:rPr>
        <w:t xml:space="preserve"> e/o in relazione alle quali la Parte non abbia ragionevolmente alcuna possibilità di impedirne il verificarsi.</w:t>
      </w:r>
    </w:p>
    <w:p w:rsidRPr="000441E9" w:rsidR="00A12F59" w:rsidP="00A12F59" w:rsidRDefault="00F61A80" w14:paraId="0CD548EB" w14:textId="06551E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4</w:t>
      </w:r>
      <w:r w:rsidRPr="000441E9" w:rsidR="00C847C9">
        <w:rPr>
          <w:rFonts w:ascii="Times New Roman" w:hAnsi="Times New Roman" w:cs="Times New Roman"/>
          <w:b/>
        </w:rPr>
        <w:t>.2</w:t>
      </w:r>
      <w:r w:rsidRPr="000441E9" w:rsidR="00C847C9">
        <w:rPr>
          <w:rFonts w:ascii="Times New Roman" w:hAnsi="Times New Roman" w:cs="Times New Roman"/>
        </w:rPr>
        <w:t xml:space="preserve"> </w:t>
      </w:r>
      <w:r w:rsidRPr="000441E9" w:rsidR="00A12F59">
        <w:rPr>
          <w:rFonts w:ascii="Times New Roman" w:hAnsi="Times New Roman" w:cs="Times New Roman"/>
        </w:rPr>
        <w:t>Nei casi di cui al paragrafo precedente la Parte interessata ha l’obbligo di notificare tempestivamente l’evento o la circostanza impeditivi all’altra Parte e a fare quanto ragionevolmente in suo potere allo scopo di mitigare le conseguenze dell’evento di forza maggiore.</w:t>
      </w:r>
    </w:p>
    <w:p w:rsidR="00844D16" w:rsidP="005165C2" w:rsidRDefault="00AF626C" w14:paraId="658F9DD8" w14:textId="79810FD1">
      <w:pPr>
        <w:jc w:val="both"/>
      </w:pPr>
      <w:r>
        <w:rPr>
          <w:rFonts w:ascii="Times New Roman" w:hAnsi="Times New Roman" w:cs="Times New Roman"/>
          <w:b/>
          <w:bCs/>
        </w:rPr>
        <w:t>1</w:t>
      </w:r>
      <w:r w:rsidR="008008CF">
        <w:rPr>
          <w:rFonts w:ascii="Times New Roman" w:hAnsi="Times New Roman" w:cs="Times New Roman"/>
          <w:b/>
          <w:bCs/>
        </w:rPr>
        <w:t>4</w:t>
      </w:r>
      <w:r w:rsidRPr="000441E9" w:rsidR="005165C2">
        <w:rPr>
          <w:rFonts w:ascii="Times New Roman" w:hAnsi="Times New Roman" w:cs="Times New Roman"/>
          <w:b/>
          <w:bCs/>
        </w:rPr>
        <w:t>.3</w:t>
      </w:r>
      <w:r w:rsidRPr="000441E9" w:rsidR="005165C2">
        <w:rPr>
          <w:rFonts w:ascii="Times New Roman" w:hAnsi="Times New Roman" w:cs="Times New Roman"/>
        </w:rPr>
        <w:t xml:space="preserve"> Nel caso in cui l’evento o la circostanza impeditivi si protraggano per un periodo superiore a 2 (due) mesi a partire dal ricevimento della notifica di cui sopra, le Parti si incontreranno per discutere alla luce e per effetto del principio di esecuzione in buona fede del contratto, le misure da adottare (incluso anche la rinegoziazione delle pattuizioni esistenti.  Se entro 6 (sei) mesi dalla notifica dell’evento o circostanza impeditivi, le Parti non raggiungono un accordo di reciproca soddisfazione, ciascuna di loro avrà il diritto di recedere dal presente </w:t>
      </w:r>
      <w:r w:rsidR="005858D8">
        <w:rPr>
          <w:rFonts w:ascii="Times New Roman" w:hAnsi="Times New Roman" w:cs="Times New Roman"/>
        </w:rPr>
        <w:t>Patto integrativo</w:t>
      </w:r>
      <w:r w:rsidRPr="000441E9" w:rsidR="005165C2">
        <w:rPr>
          <w:rFonts w:ascii="Times New Roman" w:hAnsi="Times New Roman" w:cs="Times New Roman"/>
        </w:rPr>
        <w:t>, senza che possa essere a lei addebitata alcuna somma a titolo di risarcimento, penale o a qualsivoglia altro titolo.</w:t>
      </w:r>
      <w:r w:rsidRPr="000441E9" w:rsidR="005165C2">
        <w:t xml:space="preserve"> </w:t>
      </w:r>
    </w:p>
    <w:p w:rsidRPr="00AA62F2" w:rsidR="005165C2" w:rsidP="005165C2" w:rsidRDefault="00844D16" w14:paraId="73BF3726" w14:textId="6B806E99">
      <w:pPr>
        <w:jc w:val="both"/>
        <w:rPr>
          <w:rFonts w:ascii="Times New Roman" w:hAnsi="Times New Roman" w:cs="Times New Roman"/>
        </w:rPr>
      </w:pPr>
      <w:r w:rsidRPr="00844D16">
        <w:rPr>
          <w:rFonts w:ascii="Times New Roman" w:hAnsi="Times New Roman" w:cs="Times New Roman"/>
          <w:b/>
          <w:bCs/>
        </w:rPr>
        <w:t>1</w:t>
      </w:r>
      <w:r w:rsidR="008008CF">
        <w:rPr>
          <w:rFonts w:ascii="Times New Roman" w:hAnsi="Times New Roman" w:cs="Times New Roman"/>
          <w:b/>
          <w:bCs/>
        </w:rPr>
        <w:t>4</w:t>
      </w:r>
      <w:r w:rsidRPr="00844D16">
        <w:rPr>
          <w:rFonts w:ascii="Times New Roman" w:hAnsi="Times New Roman" w:cs="Times New Roman"/>
          <w:b/>
          <w:bCs/>
        </w:rPr>
        <w:t>.4</w:t>
      </w:r>
      <w:r>
        <w:t xml:space="preserve"> </w:t>
      </w:r>
      <w:r>
        <w:rPr>
          <w:rFonts w:ascii="Times New Roman" w:hAnsi="Times New Roman" w:cs="Times New Roman"/>
        </w:rPr>
        <w:t>I</w:t>
      </w:r>
      <w:r w:rsidR="008A0212">
        <w:rPr>
          <w:rFonts w:ascii="Times New Roman" w:hAnsi="Times New Roman" w:cs="Times New Roman"/>
        </w:rPr>
        <w:t>l</w:t>
      </w:r>
      <w:r w:rsidRPr="000441E9" w:rsidR="005165C2">
        <w:rPr>
          <w:rFonts w:ascii="Times New Roman" w:hAnsi="Times New Roman" w:cs="Times New Roman"/>
        </w:rPr>
        <w:t xml:space="preserve"> Committent</w:t>
      </w:r>
      <w:r w:rsidR="008A0212">
        <w:rPr>
          <w:rFonts w:ascii="Times New Roman" w:hAnsi="Times New Roman" w:cs="Times New Roman"/>
        </w:rPr>
        <w:t>e</w:t>
      </w:r>
      <w:r w:rsidRPr="000441E9" w:rsidR="005165C2">
        <w:rPr>
          <w:rFonts w:ascii="Times New Roman" w:hAnsi="Times New Roman" w:cs="Times New Roman"/>
        </w:rPr>
        <w:t xml:space="preserve"> sar</w:t>
      </w:r>
      <w:r w:rsidR="008A0212">
        <w:rPr>
          <w:rFonts w:ascii="Times New Roman" w:hAnsi="Times New Roman" w:cs="Times New Roman"/>
        </w:rPr>
        <w:t>à</w:t>
      </w:r>
      <w:r w:rsidRPr="000441E9" w:rsidR="005165C2">
        <w:rPr>
          <w:rFonts w:ascii="Times New Roman" w:hAnsi="Times New Roman" w:cs="Times New Roman"/>
        </w:rPr>
        <w:t xml:space="preserve"> in ogni caso tenut</w:t>
      </w:r>
      <w:r w:rsidR="008A0212">
        <w:rPr>
          <w:rFonts w:ascii="Times New Roman" w:hAnsi="Times New Roman" w:cs="Times New Roman"/>
        </w:rPr>
        <w:t>o</w:t>
      </w:r>
      <w:r w:rsidRPr="000441E9" w:rsidR="005165C2">
        <w:rPr>
          <w:rFonts w:ascii="Times New Roman" w:hAnsi="Times New Roman" w:cs="Times New Roman"/>
        </w:rPr>
        <w:t xml:space="preserve"> a corrispondere a BI-REX la parte di Corrispettivo dovuta per i</w:t>
      </w:r>
      <w:r>
        <w:rPr>
          <w:rFonts w:ascii="Times New Roman" w:hAnsi="Times New Roman" w:cs="Times New Roman"/>
        </w:rPr>
        <w:t xml:space="preserve">l Servizio </w:t>
      </w:r>
      <w:r w:rsidRPr="000441E9" w:rsidR="005165C2">
        <w:rPr>
          <w:rFonts w:ascii="Times New Roman" w:hAnsi="Times New Roman" w:cs="Times New Roman"/>
        </w:rPr>
        <w:t>già effettuat</w:t>
      </w:r>
      <w:r>
        <w:rPr>
          <w:rFonts w:ascii="Times New Roman" w:hAnsi="Times New Roman" w:cs="Times New Roman"/>
        </w:rPr>
        <w:t xml:space="preserve">o </w:t>
      </w:r>
      <w:r w:rsidRPr="000441E9" w:rsidR="005165C2">
        <w:rPr>
          <w:rFonts w:ascii="Times New Roman" w:hAnsi="Times New Roman" w:cs="Times New Roman"/>
        </w:rPr>
        <w:t>da BI-REX,</w:t>
      </w:r>
      <w:r w:rsidR="00885748">
        <w:rPr>
          <w:rFonts w:ascii="Times New Roman" w:hAnsi="Times New Roman" w:cs="Times New Roman"/>
        </w:rPr>
        <w:t xml:space="preserve"> nei limiti in cui ess</w:t>
      </w:r>
      <w:r>
        <w:rPr>
          <w:rFonts w:ascii="Times New Roman" w:hAnsi="Times New Roman" w:cs="Times New Roman"/>
        </w:rPr>
        <w:t>o</w:t>
      </w:r>
      <w:r w:rsidR="008857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sia </w:t>
      </w:r>
      <w:r w:rsidR="00885748">
        <w:rPr>
          <w:rFonts w:ascii="Times New Roman" w:hAnsi="Times New Roman" w:cs="Times New Roman"/>
        </w:rPr>
        <w:t>util</w:t>
      </w:r>
      <w:r>
        <w:rPr>
          <w:rFonts w:ascii="Times New Roman" w:hAnsi="Times New Roman" w:cs="Times New Roman"/>
        </w:rPr>
        <w:t>e</w:t>
      </w:r>
      <w:r w:rsidR="00885748">
        <w:rPr>
          <w:rFonts w:ascii="Times New Roman" w:hAnsi="Times New Roman" w:cs="Times New Roman"/>
        </w:rPr>
        <w:t xml:space="preserve"> per il Committente </w:t>
      </w:r>
      <w:r>
        <w:rPr>
          <w:rFonts w:ascii="Times New Roman" w:hAnsi="Times New Roman" w:cs="Times New Roman"/>
        </w:rPr>
        <w:t xml:space="preserve">e </w:t>
      </w:r>
      <w:r w:rsidR="00885748">
        <w:rPr>
          <w:rFonts w:ascii="Times New Roman" w:hAnsi="Times New Roman" w:cs="Times New Roman"/>
        </w:rPr>
        <w:t>in misura proporzionale al Corrispettivo pattuito per l’integrale esecuzione del</w:t>
      </w:r>
      <w:r>
        <w:rPr>
          <w:rFonts w:ascii="Times New Roman" w:hAnsi="Times New Roman" w:cs="Times New Roman"/>
        </w:rPr>
        <w:t xml:space="preserve"> Servizio medesimo.</w:t>
      </w:r>
    </w:p>
    <w:p w:rsidRPr="00AA62F2" w:rsidR="00E34BCC" w:rsidP="00E34BCC" w:rsidRDefault="00C847C9" w14:paraId="27FAD93D" w14:textId="15759EBC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AF626C"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5</w:t>
      </w:r>
      <w:r w:rsidRPr="00AA62F2">
        <w:rPr>
          <w:rFonts w:ascii="Times New Roman" w:hAnsi="Times New Roman" w:cs="Times New Roman"/>
          <w:b/>
        </w:rPr>
        <w:t xml:space="preserve"> (Inadempimento)</w:t>
      </w:r>
    </w:p>
    <w:p w:rsidRPr="00AA62F2" w:rsidR="00E34BCC" w:rsidP="00E34BCC" w:rsidRDefault="00AF626C" w14:paraId="5D6CD027" w14:textId="750CB4DE">
      <w:pPr>
        <w:jc w:val="both"/>
        <w:rPr>
          <w:rFonts w:ascii="Times New Roman" w:hAnsi="Times New Roman" w:cs="Times New Roman"/>
        </w:rPr>
      </w:pPr>
      <w:r w:rsidRPr="727472E2" w:rsidR="00AF626C">
        <w:rPr>
          <w:rFonts w:ascii="Times New Roman" w:hAnsi="Times New Roman" w:cs="Times New Roman"/>
          <w:b w:val="1"/>
          <w:bCs w:val="1"/>
        </w:rPr>
        <w:t>1</w:t>
      </w:r>
      <w:r w:rsidRPr="727472E2" w:rsidR="008008CF">
        <w:rPr>
          <w:rFonts w:ascii="Times New Roman" w:hAnsi="Times New Roman" w:cs="Times New Roman"/>
          <w:b w:val="1"/>
          <w:bCs w:val="1"/>
        </w:rPr>
        <w:t>5</w:t>
      </w:r>
      <w:r w:rsidRPr="727472E2" w:rsidR="00C847C9">
        <w:rPr>
          <w:rFonts w:ascii="Times New Roman" w:hAnsi="Times New Roman" w:cs="Times New Roman"/>
          <w:b w:val="1"/>
          <w:bCs w:val="1"/>
        </w:rPr>
        <w:t>.1</w:t>
      </w:r>
      <w:r w:rsidRPr="727472E2" w:rsidR="00C847C9">
        <w:rPr>
          <w:rFonts w:ascii="Times New Roman" w:hAnsi="Times New Roman" w:cs="Times New Roman"/>
        </w:rPr>
        <w:t xml:space="preserve"> Le Parti convengono che il presente </w:t>
      </w:r>
      <w:r w:rsidRPr="727472E2" w:rsidR="005858D8">
        <w:rPr>
          <w:rFonts w:ascii="Times New Roman" w:hAnsi="Times New Roman" w:cs="Times New Roman"/>
        </w:rPr>
        <w:t>Patto integrativo</w:t>
      </w:r>
      <w:r w:rsidRPr="727472E2" w:rsidR="00C847C9">
        <w:rPr>
          <w:rFonts w:ascii="Times New Roman" w:hAnsi="Times New Roman" w:cs="Times New Roman"/>
        </w:rPr>
        <w:t xml:space="preserve"> potrà essere risolto da</w:t>
      </w:r>
      <w:r w:rsidRPr="727472E2" w:rsidR="00C847C9">
        <w:rPr>
          <w:rFonts w:ascii="Times New Roman" w:hAnsi="Times New Roman" w:cs="Times New Roman"/>
        </w:rPr>
        <w:t xml:space="preserve"> BI-REX</w:t>
      </w:r>
      <w:r w:rsidRPr="727472E2" w:rsidR="00C847C9">
        <w:rPr>
          <w:rFonts w:ascii="Times New Roman" w:hAnsi="Times New Roman" w:cs="Times New Roman"/>
        </w:rPr>
        <w:t>, ai sensi dell’art. 1456 cod. civ., mediante comunicazione da inviarsi a</w:t>
      </w:r>
      <w:r w:rsidRPr="727472E2" w:rsidR="00D023CC">
        <w:rPr>
          <w:rFonts w:ascii="Times New Roman" w:hAnsi="Times New Roman" w:cs="Times New Roman"/>
        </w:rPr>
        <w:t>l</w:t>
      </w:r>
      <w:r w:rsidRPr="727472E2" w:rsidR="00C847C9">
        <w:rPr>
          <w:rFonts w:ascii="Times New Roman" w:hAnsi="Times New Roman" w:cs="Times New Roman"/>
        </w:rPr>
        <w:t xml:space="preserve"> Committent</w:t>
      </w:r>
      <w:r w:rsidRPr="727472E2" w:rsidR="00D023CC">
        <w:rPr>
          <w:rFonts w:ascii="Times New Roman" w:hAnsi="Times New Roman" w:cs="Times New Roman"/>
        </w:rPr>
        <w:t xml:space="preserve">e </w:t>
      </w:r>
      <w:r w:rsidRPr="727472E2" w:rsidR="00C847C9">
        <w:rPr>
          <w:rFonts w:ascii="Times New Roman" w:hAnsi="Times New Roman" w:cs="Times New Roman"/>
        </w:rPr>
        <w:t xml:space="preserve">con lettera raccomandata con avviso di ricevimento, nel caso in cui quest’ultimo non adempia </w:t>
      </w:r>
      <w:r w:rsidRPr="727472E2" w:rsidR="00C847C9">
        <w:rPr>
          <w:rFonts w:ascii="Times New Roman" w:hAnsi="Times New Roman" w:cs="Times New Roman"/>
        </w:rPr>
        <w:t xml:space="preserve">all’obbligo di pagamento del Corrispettivo dovuto ai sensi dell’articolo </w:t>
      </w:r>
      <w:r w:rsidRPr="727472E2" w:rsidR="00A63038">
        <w:rPr>
          <w:rFonts w:ascii="Times New Roman" w:hAnsi="Times New Roman" w:cs="Times New Roman"/>
        </w:rPr>
        <w:t>6</w:t>
      </w:r>
      <w:r w:rsidRPr="727472E2" w:rsidR="00C847C9">
        <w:rPr>
          <w:rFonts w:ascii="Times New Roman" w:hAnsi="Times New Roman" w:cs="Times New Roman"/>
        </w:rPr>
        <w:t xml:space="preserve"> del presente </w:t>
      </w:r>
      <w:r w:rsidRPr="727472E2" w:rsidR="005858D8">
        <w:rPr>
          <w:rFonts w:ascii="Times New Roman" w:hAnsi="Times New Roman" w:cs="Times New Roman"/>
        </w:rPr>
        <w:t>Patto integrativo</w:t>
      </w:r>
      <w:r w:rsidRPr="727472E2" w:rsidR="00BE5C52">
        <w:rPr>
          <w:rFonts w:ascii="Times New Roman" w:hAnsi="Times New Roman" w:cs="Times New Roman"/>
        </w:rPr>
        <w:t xml:space="preserve"> </w:t>
      </w:r>
      <w:r w:rsidRPr="727472E2" w:rsidR="00C847C9">
        <w:rPr>
          <w:rFonts w:ascii="Times New Roman" w:hAnsi="Times New Roman" w:cs="Times New Roman"/>
        </w:rPr>
        <w:t xml:space="preserve">e siano trascorsi 90 (novanta) </w:t>
      </w:r>
      <w:r w:rsidRPr="727472E2" w:rsidR="00C847C9">
        <w:rPr>
          <w:rFonts w:ascii="Times New Roman" w:hAnsi="Times New Roman" w:cs="Times New Roman"/>
        </w:rPr>
        <w:t xml:space="preserve">giorni dalla scadenza dei termini ivi previsti. </w:t>
      </w:r>
    </w:p>
    <w:p w:rsidR="00CC6CD6" w:rsidP="00784324" w:rsidRDefault="00AF626C" w14:paraId="3B4CFB9E" w14:textId="51B1BDC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5</w:t>
      </w:r>
      <w:r w:rsidRPr="00AA62F2" w:rsidR="00C847C9">
        <w:rPr>
          <w:rFonts w:ascii="Times New Roman" w:hAnsi="Times New Roman" w:cs="Times New Roman"/>
          <w:b/>
        </w:rPr>
        <w:t>.2</w:t>
      </w:r>
      <w:r w:rsidRPr="00AA62F2" w:rsidR="00C847C9">
        <w:rPr>
          <w:rFonts w:ascii="Times New Roman" w:hAnsi="Times New Roman" w:cs="Times New Roman"/>
        </w:rPr>
        <w:t xml:space="preserve"> </w:t>
      </w:r>
      <w:r w:rsidR="00CC6CD6">
        <w:rPr>
          <w:rFonts w:ascii="Times New Roman" w:hAnsi="Times New Roman" w:cs="Times New Roman"/>
        </w:rPr>
        <w:t xml:space="preserve">BI-REX </w:t>
      </w:r>
      <w:r w:rsidRPr="00AA62F2" w:rsidR="00CC6CD6">
        <w:rPr>
          <w:rFonts w:ascii="Times New Roman" w:hAnsi="Times New Roman" w:cs="Times New Roman"/>
        </w:rPr>
        <w:t xml:space="preserve">ha altresì diritto di risolvere il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C6CD6">
        <w:rPr>
          <w:rFonts w:ascii="Times New Roman" w:hAnsi="Times New Roman" w:cs="Times New Roman"/>
        </w:rPr>
        <w:t>, con le modalità previste al par. 1</w:t>
      </w:r>
      <w:r w:rsidR="008008CF">
        <w:rPr>
          <w:rFonts w:ascii="Times New Roman" w:hAnsi="Times New Roman" w:cs="Times New Roman"/>
        </w:rPr>
        <w:t>5</w:t>
      </w:r>
      <w:r w:rsidRPr="00AA62F2" w:rsidR="00CC6CD6">
        <w:rPr>
          <w:rFonts w:ascii="Times New Roman" w:hAnsi="Times New Roman" w:cs="Times New Roman"/>
        </w:rPr>
        <w:t>.1,</w:t>
      </w:r>
      <w:r w:rsidR="00494E66">
        <w:rPr>
          <w:rFonts w:ascii="Times New Roman" w:hAnsi="Times New Roman" w:cs="Times New Roman"/>
        </w:rPr>
        <w:t xml:space="preserve"> pe</w:t>
      </w:r>
      <w:r w:rsidRPr="000441E9" w:rsidR="00CC6CD6">
        <w:rPr>
          <w:rFonts w:ascii="Times New Roman" w:hAnsi="Times New Roman" w:cs="Times New Roman"/>
        </w:rPr>
        <w:t>r grave inadempimento da parte de</w:t>
      </w:r>
      <w:r w:rsidR="00D023CC">
        <w:rPr>
          <w:rFonts w:ascii="Times New Roman" w:hAnsi="Times New Roman" w:cs="Times New Roman"/>
        </w:rPr>
        <w:t>l</w:t>
      </w:r>
      <w:r w:rsidRPr="000441E9" w:rsidR="00CC6CD6">
        <w:rPr>
          <w:rFonts w:ascii="Times New Roman" w:hAnsi="Times New Roman" w:cs="Times New Roman"/>
        </w:rPr>
        <w:t xml:space="preserve"> Committent</w:t>
      </w:r>
      <w:r w:rsidR="00D023CC">
        <w:rPr>
          <w:rFonts w:ascii="Times New Roman" w:hAnsi="Times New Roman" w:cs="Times New Roman"/>
        </w:rPr>
        <w:t>e</w:t>
      </w:r>
      <w:r w:rsidRPr="000441E9" w:rsidR="00CC6CD6">
        <w:rPr>
          <w:rFonts w:ascii="Times New Roman" w:hAnsi="Times New Roman" w:cs="Times New Roman"/>
        </w:rPr>
        <w:t xml:space="preserve"> delle obbligazioni assunte ai sensi degli articoli </w:t>
      </w:r>
      <w:r w:rsidR="00A63038">
        <w:rPr>
          <w:rFonts w:ascii="Times New Roman" w:hAnsi="Times New Roman" w:cs="Times New Roman"/>
        </w:rPr>
        <w:t>9</w:t>
      </w:r>
      <w:r w:rsidRPr="000441E9" w:rsidR="00CC6CD6">
        <w:rPr>
          <w:rFonts w:ascii="Times New Roman" w:hAnsi="Times New Roman" w:cs="Times New Roman"/>
        </w:rPr>
        <w:t xml:space="preserve"> </w:t>
      </w:r>
      <w:r w:rsidRPr="00A63038" w:rsidR="00A63038">
        <w:rPr>
          <w:rFonts w:ascii="Times New Roman" w:hAnsi="Times New Roman" w:cs="Times New Roman"/>
        </w:rPr>
        <w:t>(</w:t>
      </w:r>
      <w:r w:rsidRPr="008008CF" w:rsidR="008008CF">
        <w:rPr>
          <w:rFonts w:ascii="Times New Roman" w:hAnsi="Times New Roman" w:cs="Times New Roman"/>
        </w:rPr>
        <w:t>Dichiarazioni e garanzie del Committente)</w:t>
      </w:r>
      <w:r w:rsidR="008008CF">
        <w:rPr>
          <w:rFonts w:ascii="Times New Roman" w:hAnsi="Times New Roman" w:cs="Times New Roman"/>
        </w:rPr>
        <w:t>, 10 (</w:t>
      </w:r>
      <w:r w:rsidRPr="00A63038" w:rsidR="00A63038">
        <w:rPr>
          <w:rFonts w:ascii="Times New Roman" w:hAnsi="Times New Roman" w:cs="Times New Roman"/>
        </w:rPr>
        <w:t>Diritti di proprietà intellettuale</w:t>
      </w:r>
      <w:r w:rsidRPr="000441E9" w:rsidR="00CC6CD6">
        <w:rPr>
          <w:rFonts w:ascii="Times New Roman" w:hAnsi="Times New Roman" w:cs="Times New Roman"/>
        </w:rPr>
        <w:t xml:space="preserve">), </w:t>
      </w:r>
      <w:r w:rsidR="00A63038">
        <w:rPr>
          <w:rFonts w:ascii="Times New Roman" w:hAnsi="Times New Roman" w:cs="Times New Roman"/>
        </w:rPr>
        <w:t>1</w:t>
      </w:r>
      <w:r w:rsidR="008008CF">
        <w:rPr>
          <w:rFonts w:ascii="Times New Roman" w:hAnsi="Times New Roman" w:cs="Times New Roman"/>
        </w:rPr>
        <w:t>1</w:t>
      </w:r>
      <w:r w:rsidRPr="000441E9" w:rsidR="00CC6CD6">
        <w:rPr>
          <w:rFonts w:ascii="Times New Roman" w:hAnsi="Times New Roman" w:cs="Times New Roman"/>
        </w:rPr>
        <w:t xml:space="preserve"> (Uso dei segni distintivi) e 1</w:t>
      </w:r>
      <w:r w:rsidR="008008CF">
        <w:rPr>
          <w:rFonts w:ascii="Times New Roman" w:hAnsi="Times New Roman" w:cs="Times New Roman"/>
        </w:rPr>
        <w:t>2</w:t>
      </w:r>
      <w:r w:rsidRPr="000441E9" w:rsidR="00CC6CD6">
        <w:rPr>
          <w:rFonts w:ascii="Times New Roman" w:hAnsi="Times New Roman" w:cs="Times New Roman"/>
        </w:rPr>
        <w:t xml:space="preserve"> (Riservatezza) del presente </w:t>
      </w:r>
      <w:r w:rsidR="005858D8">
        <w:rPr>
          <w:rFonts w:ascii="Times New Roman" w:hAnsi="Times New Roman" w:cs="Times New Roman"/>
        </w:rPr>
        <w:t>Patto integrativo</w:t>
      </w:r>
      <w:r w:rsidR="008008CF">
        <w:rPr>
          <w:rFonts w:ascii="Times New Roman" w:hAnsi="Times New Roman" w:cs="Times New Roman"/>
        </w:rPr>
        <w:t>.</w:t>
      </w:r>
      <w:r w:rsidR="003D0EE4">
        <w:rPr>
          <w:rFonts w:ascii="Times New Roman" w:hAnsi="Times New Roman" w:cs="Times New Roman"/>
        </w:rPr>
        <w:t xml:space="preserve"> </w:t>
      </w:r>
    </w:p>
    <w:p w:rsidR="00CC6CD6" w:rsidP="00CC6CD6" w:rsidRDefault="00AF626C" w14:paraId="1EA06725" w14:textId="49145145">
      <w:pPr>
        <w:pStyle w:val="Paragrafoelenco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8008CF">
        <w:rPr>
          <w:rFonts w:ascii="Times New Roman" w:hAnsi="Times New Roman" w:cs="Times New Roman"/>
          <w:b/>
          <w:bCs/>
        </w:rPr>
        <w:t>5</w:t>
      </w:r>
      <w:r w:rsidRPr="00474193" w:rsidR="00CC6CD6">
        <w:rPr>
          <w:rFonts w:ascii="Times New Roman" w:hAnsi="Times New Roman" w:cs="Times New Roman"/>
          <w:b/>
          <w:bCs/>
        </w:rPr>
        <w:t>.3</w:t>
      </w:r>
      <w:r w:rsidRPr="00474193" w:rsidR="00CC6CD6">
        <w:rPr>
          <w:rFonts w:ascii="Times New Roman" w:hAnsi="Times New Roman" w:cs="Times New Roman"/>
        </w:rPr>
        <w:t xml:space="preserve"> Nell’ipotesi di cui ai paragrafi precedent</w:t>
      </w:r>
      <w:r w:rsidR="00A63038">
        <w:rPr>
          <w:rFonts w:ascii="Times New Roman" w:hAnsi="Times New Roman" w:cs="Times New Roman"/>
        </w:rPr>
        <w:t>i</w:t>
      </w:r>
      <w:r w:rsidRPr="00474193" w:rsidR="00CC6CD6">
        <w:rPr>
          <w:rFonts w:ascii="Times New Roman" w:hAnsi="Times New Roman" w:cs="Times New Roman"/>
        </w:rPr>
        <w:t xml:space="preserve"> BI</w:t>
      </w:r>
      <w:r w:rsidR="007D0294">
        <w:rPr>
          <w:rFonts w:ascii="Times New Roman" w:hAnsi="Times New Roman" w:cs="Times New Roman"/>
        </w:rPr>
        <w:t>-</w:t>
      </w:r>
      <w:r w:rsidRPr="00474193" w:rsidR="00CC6CD6">
        <w:rPr>
          <w:rFonts w:ascii="Times New Roman" w:hAnsi="Times New Roman" w:cs="Times New Roman"/>
        </w:rPr>
        <w:t xml:space="preserve">REX </w:t>
      </w:r>
      <w:r w:rsidR="00A63038">
        <w:rPr>
          <w:rFonts w:ascii="Times New Roman" w:hAnsi="Times New Roman" w:cs="Times New Roman"/>
        </w:rPr>
        <w:t xml:space="preserve">avrà </w:t>
      </w:r>
      <w:r w:rsidRPr="00474193" w:rsidR="00CC6CD6">
        <w:rPr>
          <w:rFonts w:ascii="Times New Roman" w:hAnsi="Times New Roman" w:cs="Times New Roman"/>
        </w:rPr>
        <w:t>il diritto al risarcimento dei danni subiti, ma le Parti convengono che, nei limiti previsti dall’art. 1229 cod. civ., in nessun caso i</w:t>
      </w:r>
      <w:r w:rsidR="0094492D">
        <w:rPr>
          <w:rFonts w:ascii="Times New Roman" w:hAnsi="Times New Roman" w:cs="Times New Roman"/>
        </w:rPr>
        <w:t xml:space="preserve">l </w:t>
      </w:r>
      <w:r w:rsidRPr="00474193" w:rsidR="00CC6CD6">
        <w:rPr>
          <w:rFonts w:ascii="Times New Roman" w:hAnsi="Times New Roman" w:cs="Times New Roman"/>
        </w:rPr>
        <w:t>Committent</w:t>
      </w:r>
      <w:r w:rsidR="0094492D">
        <w:rPr>
          <w:rFonts w:ascii="Times New Roman" w:hAnsi="Times New Roman" w:cs="Times New Roman"/>
        </w:rPr>
        <w:t>e</w:t>
      </w:r>
      <w:r w:rsidRPr="00474193" w:rsidR="00CC6CD6">
        <w:rPr>
          <w:rFonts w:ascii="Times New Roman" w:hAnsi="Times New Roman" w:cs="Times New Roman"/>
        </w:rPr>
        <w:t xml:space="preserve"> potr</w:t>
      </w:r>
      <w:r w:rsidR="0094492D">
        <w:rPr>
          <w:rFonts w:ascii="Times New Roman" w:hAnsi="Times New Roman" w:cs="Times New Roman"/>
        </w:rPr>
        <w:t>à</w:t>
      </w:r>
      <w:r w:rsidRPr="00474193" w:rsidR="00CC6CD6">
        <w:rPr>
          <w:rFonts w:ascii="Times New Roman" w:hAnsi="Times New Roman" w:cs="Times New Roman"/>
        </w:rPr>
        <w:t xml:space="preserve"> essere obbligat</w:t>
      </w:r>
      <w:r w:rsidR="0094492D">
        <w:rPr>
          <w:rFonts w:ascii="Times New Roman" w:hAnsi="Times New Roman" w:cs="Times New Roman"/>
        </w:rPr>
        <w:t>o</w:t>
      </w:r>
      <w:r w:rsidRPr="00474193" w:rsidR="00CC6CD6">
        <w:rPr>
          <w:rFonts w:ascii="Times New Roman" w:hAnsi="Times New Roman" w:cs="Times New Roman"/>
        </w:rPr>
        <w:t xml:space="preserve"> a risarcire a BI-REX un importo superiore al Corrispettivo totale previsto all’articolo </w:t>
      </w:r>
      <w:r w:rsidR="00A63038">
        <w:rPr>
          <w:rFonts w:ascii="Times New Roman" w:hAnsi="Times New Roman" w:cs="Times New Roman"/>
        </w:rPr>
        <w:t>6</w:t>
      </w:r>
      <w:r w:rsidRPr="00474193" w:rsidR="00CC6CD6">
        <w:rPr>
          <w:rFonts w:ascii="Times New Roman" w:hAnsi="Times New Roman" w:cs="Times New Roman"/>
        </w:rPr>
        <w:t xml:space="preserve"> del presente </w:t>
      </w:r>
      <w:r w:rsidR="005858D8">
        <w:rPr>
          <w:rFonts w:ascii="Times New Roman" w:hAnsi="Times New Roman" w:cs="Times New Roman"/>
        </w:rPr>
        <w:t>Patto integrativo</w:t>
      </w:r>
      <w:r w:rsidRPr="00474193" w:rsidR="00CC6CD6">
        <w:rPr>
          <w:rFonts w:ascii="Times New Roman" w:hAnsi="Times New Roman" w:cs="Times New Roman"/>
        </w:rPr>
        <w:t>, oltre ad interessi legali e spese sostenute per il recupero.</w:t>
      </w:r>
    </w:p>
    <w:p w:rsidRPr="00AA62F2" w:rsidR="00CC6CD6" w:rsidP="00CC6CD6" w:rsidRDefault="00CC6CD6" w14:paraId="0AA1C040" w14:textId="77777777">
      <w:pPr>
        <w:pStyle w:val="Paragrafoelenco"/>
        <w:spacing w:after="0"/>
        <w:ind w:left="0"/>
        <w:jc w:val="both"/>
        <w:rPr>
          <w:rFonts w:ascii="Times New Roman" w:hAnsi="Times New Roman" w:cs="Times New Roman"/>
        </w:rPr>
      </w:pPr>
    </w:p>
    <w:p w:rsidR="008008CF" w:rsidP="008008CF" w:rsidRDefault="00AF626C" w14:paraId="4AB8BFE5" w14:textId="619C5E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5</w:t>
      </w:r>
      <w:r w:rsidRPr="00AA62F2" w:rsidR="00CC6CD6">
        <w:rPr>
          <w:rFonts w:ascii="Times New Roman" w:hAnsi="Times New Roman" w:cs="Times New Roman"/>
          <w:b/>
        </w:rPr>
        <w:t>.4</w:t>
      </w:r>
      <w:r w:rsidRPr="00AA62F2" w:rsidR="00CC6CD6">
        <w:rPr>
          <w:rFonts w:ascii="Times New Roman" w:hAnsi="Times New Roman" w:cs="Times New Roman"/>
        </w:rPr>
        <w:t xml:space="preserve"> I</w:t>
      </w:r>
      <w:r w:rsidR="00C14DB4">
        <w:rPr>
          <w:rFonts w:ascii="Times New Roman" w:hAnsi="Times New Roman" w:cs="Times New Roman"/>
        </w:rPr>
        <w:t>l</w:t>
      </w:r>
      <w:r w:rsidRPr="00AA62F2" w:rsidR="00CC6CD6">
        <w:rPr>
          <w:rFonts w:ascii="Times New Roman" w:hAnsi="Times New Roman" w:cs="Times New Roman"/>
        </w:rPr>
        <w:t xml:space="preserve"> Committent</w:t>
      </w:r>
      <w:r w:rsidR="00C14DB4">
        <w:rPr>
          <w:rFonts w:ascii="Times New Roman" w:hAnsi="Times New Roman" w:cs="Times New Roman"/>
        </w:rPr>
        <w:t>e</w:t>
      </w:r>
      <w:r w:rsidRPr="00AA62F2" w:rsidR="00CC6CD6">
        <w:rPr>
          <w:rFonts w:ascii="Times New Roman" w:hAnsi="Times New Roman" w:cs="Times New Roman"/>
        </w:rPr>
        <w:t xml:space="preserve"> ha diritto di risolvere il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C6CD6">
        <w:rPr>
          <w:rFonts w:ascii="Times New Roman" w:hAnsi="Times New Roman" w:cs="Times New Roman"/>
        </w:rPr>
        <w:t>, a mezzo di comunicazione da inviarsi a</w:t>
      </w:r>
      <w:r w:rsidR="00CC6CD6">
        <w:rPr>
          <w:rFonts w:ascii="Times New Roman" w:hAnsi="Times New Roman" w:cs="Times New Roman"/>
        </w:rPr>
        <w:t xml:space="preserve"> BI-REX</w:t>
      </w:r>
      <w:r w:rsidRPr="00AA62F2" w:rsidR="00CC6CD6">
        <w:rPr>
          <w:rFonts w:ascii="Times New Roman" w:hAnsi="Times New Roman" w:cs="Times New Roman"/>
        </w:rPr>
        <w:t xml:space="preserve"> con lettera raccomandata con avviso di ricevimento, in caso di grave inadempimento delle obbligazioni da essa assunte </w:t>
      </w:r>
      <w:r w:rsidRPr="00266354" w:rsidR="00CC6CD6">
        <w:rPr>
          <w:rFonts w:ascii="Times New Roman" w:hAnsi="Times New Roman" w:cs="Times New Roman"/>
        </w:rPr>
        <w:t xml:space="preserve">ai sensi degli artt. </w:t>
      </w:r>
      <w:r w:rsidR="008008CF">
        <w:rPr>
          <w:rFonts w:ascii="Times New Roman" w:hAnsi="Times New Roman" w:cs="Times New Roman"/>
        </w:rPr>
        <w:t>10 (</w:t>
      </w:r>
      <w:r w:rsidRPr="00A63038" w:rsidR="008008CF">
        <w:rPr>
          <w:rFonts w:ascii="Times New Roman" w:hAnsi="Times New Roman" w:cs="Times New Roman"/>
        </w:rPr>
        <w:t>Diritti di proprietà intellettuale</w:t>
      </w:r>
      <w:r w:rsidRPr="000441E9" w:rsidR="008008CF">
        <w:rPr>
          <w:rFonts w:ascii="Times New Roman" w:hAnsi="Times New Roman" w:cs="Times New Roman"/>
        </w:rPr>
        <w:t xml:space="preserve">), </w:t>
      </w:r>
      <w:r w:rsidR="008008CF">
        <w:rPr>
          <w:rFonts w:ascii="Times New Roman" w:hAnsi="Times New Roman" w:cs="Times New Roman"/>
        </w:rPr>
        <w:t>11</w:t>
      </w:r>
      <w:r w:rsidRPr="000441E9" w:rsidR="008008CF">
        <w:rPr>
          <w:rFonts w:ascii="Times New Roman" w:hAnsi="Times New Roman" w:cs="Times New Roman"/>
        </w:rPr>
        <w:t xml:space="preserve"> (Uso dei segni distintivi) e 1</w:t>
      </w:r>
      <w:r w:rsidR="008008CF">
        <w:rPr>
          <w:rFonts w:ascii="Times New Roman" w:hAnsi="Times New Roman" w:cs="Times New Roman"/>
        </w:rPr>
        <w:t>2</w:t>
      </w:r>
      <w:r w:rsidRPr="000441E9" w:rsidR="008008CF">
        <w:rPr>
          <w:rFonts w:ascii="Times New Roman" w:hAnsi="Times New Roman" w:cs="Times New Roman"/>
        </w:rPr>
        <w:t xml:space="preserve"> (Riservatezza) del presente </w:t>
      </w:r>
      <w:r w:rsidR="008008CF">
        <w:rPr>
          <w:rFonts w:ascii="Times New Roman" w:hAnsi="Times New Roman" w:cs="Times New Roman"/>
        </w:rPr>
        <w:t xml:space="preserve">Patto integrativo. </w:t>
      </w:r>
    </w:p>
    <w:p w:rsidRPr="00AA62F2" w:rsidR="00CC6CD6" w:rsidP="00CC6CD6" w:rsidRDefault="00AF626C" w14:paraId="4481B8CE" w14:textId="462139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5</w:t>
      </w:r>
      <w:r w:rsidRPr="00AA62F2" w:rsidR="00CC6CD6">
        <w:rPr>
          <w:rFonts w:ascii="Times New Roman" w:hAnsi="Times New Roman" w:cs="Times New Roman"/>
          <w:b/>
        </w:rPr>
        <w:t>.5</w:t>
      </w:r>
      <w:r w:rsidRPr="00AA62F2" w:rsidR="00CC6CD6">
        <w:rPr>
          <w:rFonts w:ascii="Times New Roman" w:hAnsi="Times New Roman" w:cs="Times New Roman"/>
        </w:rPr>
        <w:t xml:space="preserve"> </w:t>
      </w:r>
      <w:r w:rsidRPr="00266354" w:rsidR="00CC6CD6">
        <w:rPr>
          <w:rFonts w:ascii="Times New Roman" w:hAnsi="Times New Roman" w:cs="Times New Roman"/>
        </w:rPr>
        <w:t xml:space="preserve">Nell’ipotesi di cui al paragrafo precedente il Committente avrà diritto al risarcimento del danno derivante dall’inadempimento di BI-REX.  Le Parti convengono, peraltro, che, in caso di inadempimento di BI-REX, il </w:t>
      </w:r>
      <w:r w:rsidRPr="00266354" w:rsidR="00CC6CD6">
        <w:rPr>
          <w:rFonts w:ascii="Times New Roman" w:hAnsi="Times New Roman" w:cs="Times New Roman"/>
        </w:rPr>
        <w:lastRenderedPageBreak/>
        <w:t>Committente avrà diritto a essere risarcito per un importo</w:t>
      </w:r>
      <w:r w:rsidR="002C060C">
        <w:rPr>
          <w:rFonts w:ascii="Times New Roman" w:hAnsi="Times New Roman" w:cs="Times New Roman"/>
        </w:rPr>
        <w:t xml:space="preserve"> </w:t>
      </w:r>
      <w:r w:rsidRPr="00266354" w:rsidR="00CC6CD6">
        <w:rPr>
          <w:rFonts w:ascii="Times New Roman" w:hAnsi="Times New Roman" w:cs="Times New Roman"/>
        </w:rPr>
        <w:t xml:space="preserve">comunque non superiore al Corrispettivo totale previsto all’articolo </w:t>
      </w:r>
      <w:r w:rsidR="00A63038">
        <w:rPr>
          <w:rFonts w:ascii="Times New Roman" w:hAnsi="Times New Roman" w:cs="Times New Roman"/>
        </w:rPr>
        <w:t>6</w:t>
      </w:r>
      <w:r w:rsidRPr="00266354" w:rsidR="00CC6CD6">
        <w:rPr>
          <w:rFonts w:ascii="Times New Roman" w:hAnsi="Times New Roman" w:cs="Times New Roman"/>
        </w:rPr>
        <w:t xml:space="preserve"> del presente </w:t>
      </w:r>
      <w:r w:rsidR="005858D8">
        <w:rPr>
          <w:rFonts w:ascii="Times New Roman" w:hAnsi="Times New Roman" w:cs="Times New Roman"/>
        </w:rPr>
        <w:t>Patto integrativo</w:t>
      </w:r>
      <w:r w:rsidRPr="00266354" w:rsidR="00CC6CD6">
        <w:rPr>
          <w:rFonts w:ascii="Times New Roman" w:hAnsi="Times New Roman" w:cs="Times New Roman"/>
        </w:rPr>
        <w:t>, salvo quanto previsto dall’art. 1229 cod. civ.</w:t>
      </w:r>
    </w:p>
    <w:p w:rsidRPr="00AA62F2" w:rsidR="00E34BCC" w:rsidP="00E34BCC" w:rsidRDefault="00AF626C" w14:paraId="3EBC3AFA" w14:textId="05DDDDCE">
      <w:pPr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b/>
        </w:rPr>
        <w:t>1</w:t>
      </w:r>
      <w:r w:rsidR="008008CF">
        <w:rPr>
          <w:rFonts w:ascii="Times New Roman" w:hAnsi="Times New Roman" w:cs="Times New Roman"/>
          <w:b/>
        </w:rPr>
        <w:t>5</w:t>
      </w:r>
      <w:r w:rsidRPr="00AA62F2" w:rsidR="00C847C9">
        <w:rPr>
          <w:rFonts w:ascii="Times New Roman" w:hAnsi="Times New Roman" w:cs="Times New Roman"/>
          <w:b/>
        </w:rPr>
        <w:t>.6</w:t>
      </w:r>
      <w:r w:rsidRPr="00AA62F2" w:rsidR="00C847C9">
        <w:rPr>
          <w:rFonts w:ascii="Times New Roman" w:hAnsi="Times New Roman" w:cs="Times New Roman"/>
        </w:rPr>
        <w:t xml:space="preserve"> Le Parti convengono che, in caso di risoluzione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>, la risoluzione stessa non abbia efficacia retroattiva, ma decorra dal momento in cui le comunicazioni di cui ai paragrafi. 1</w:t>
      </w:r>
      <w:r w:rsidR="00BE5C52">
        <w:rPr>
          <w:rFonts w:ascii="Times New Roman" w:hAnsi="Times New Roman" w:cs="Times New Roman"/>
        </w:rPr>
        <w:t>7</w:t>
      </w:r>
      <w:r w:rsidRPr="00AA62F2" w:rsidR="00C847C9">
        <w:rPr>
          <w:rFonts w:ascii="Times New Roman" w:hAnsi="Times New Roman" w:cs="Times New Roman"/>
        </w:rPr>
        <w:t>.1 e 1</w:t>
      </w:r>
      <w:r w:rsidR="00BE5C52">
        <w:rPr>
          <w:rFonts w:ascii="Times New Roman" w:hAnsi="Times New Roman" w:cs="Times New Roman"/>
        </w:rPr>
        <w:t>7</w:t>
      </w:r>
      <w:r w:rsidRPr="00AA62F2" w:rsidR="00C847C9">
        <w:rPr>
          <w:rFonts w:ascii="Times New Roman" w:hAnsi="Times New Roman" w:cs="Times New Roman"/>
        </w:rPr>
        <w:t>.</w:t>
      </w:r>
      <w:r w:rsidR="00216B19">
        <w:rPr>
          <w:rFonts w:ascii="Times New Roman" w:hAnsi="Times New Roman" w:cs="Times New Roman"/>
        </w:rPr>
        <w:t>2</w:t>
      </w:r>
      <w:r w:rsidRPr="00AA62F2" w:rsidR="00C847C9">
        <w:rPr>
          <w:rFonts w:ascii="Times New Roman" w:hAnsi="Times New Roman" w:cs="Times New Roman"/>
        </w:rPr>
        <w:t xml:space="preserve"> giungeranno all’indirizzo della Parte interessata. </w:t>
      </w:r>
    </w:p>
    <w:p w:rsidRPr="00AA62F2" w:rsidR="00E34BCC" w:rsidP="00E34BCC" w:rsidRDefault="00C847C9" w14:paraId="562F6BA6" w14:textId="45F0EE29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AF626C"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6</w:t>
      </w:r>
      <w:r w:rsidRPr="00AA62F2">
        <w:rPr>
          <w:rFonts w:ascii="Times New Roman" w:hAnsi="Times New Roman" w:cs="Times New Roman"/>
          <w:b/>
        </w:rPr>
        <w:t xml:space="preserve"> (Recesso)</w:t>
      </w:r>
    </w:p>
    <w:p w:rsidRPr="00AA62F2" w:rsidR="00E34BCC" w:rsidP="00E34BCC" w:rsidRDefault="00AF626C" w14:paraId="7441AF8B" w14:textId="5B4D4A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6</w:t>
      </w:r>
      <w:r w:rsidRPr="00AA62F2" w:rsidR="00C847C9">
        <w:rPr>
          <w:rFonts w:ascii="Times New Roman" w:hAnsi="Times New Roman" w:cs="Times New Roman"/>
          <w:b/>
        </w:rPr>
        <w:t>.1</w:t>
      </w:r>
      <w:r w:rsidRPr="00AA62F2" w:rsidR="00C847C9">
        <w:rPr>
          <w:rFonts w:ascii="Times New Roman" w:hAnsi="Times New Roman" w:cs="Times New Roman"/>
        </w:rPr>
        <w:t xml:space="preserve"> Ciascuna Parte potrà liberamente recedere dal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 xml:space="preserve">, con preavviso scritto non inferiore a 90 (novanta) giorni, mediante comunicazione da inviarsi tramite lettera raccomandata con avviso di ricevimento o </w:t>
      </w:r>
      <w:proofErr w:type="spellStart"/>
      <w:r w:rsidRPr="00AA62F2" w:rsidR="00C847C9">
        <w:rPr>
          <w:rFonts w:ascii="Times New Roman" w:hAnsi="Times New Roman" w:cs="Times New Roman"/>
        </w:rPr>
        <w:t>pec</w:t>
      </w:r>
      <w:proofErr w:type="spellEnd"/>
      <w:r w:rsidRPr="00AA62F2" w:rsidR="00C847C9">
        <w:rPr>
          <w:rFonts w:ascii="Times New Roman" w:hAnsi="Times New Roman" w:cs="Times New Roman"/>
        </w:rPr>
        <w:t xml:space="preserve"> ai recapiti di cui all’art. 2</w:t>
      </w:r>
      <w:r w:rsidR="00817B48">
        <w:rPr>
          <w:rFonts w:ascii="Times New Roman" w:hAnsi="Times New Roman" w:cs="Times New Roman"/>
        </w:rPr>
        <w:t>2</w:t>
      </w:r>
      <w:r w:rsidRPr="00AA62F2" w:rsidR="00C847C9">
        <w:rPr>
          <w:rFonts w:ascii="Times New Roman" w:hAnsi="Times New Roman" w:cs="Times New Roman"/>
        </w:rPr>
        <w:t xml:space="preserve"> del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>.</w:t>
      </w:r>
      <w:r w:rsidR="00C847C9">
        <w:rPr>
          <w:rFonts w:ascii="Times New Roman" w:hAnsi="Times New Roman" w:cs="Times New Roman"/>
        </w:rPr>
        <w:t xml:space="preserve"> </w:t>
      </w:r>
    </w:p>
    <w:p w:rsidRPr="00AA62F2" w:rsidR="00E34BCC" w:rsidP="00E34BCC" w:rsidRDefault="00AF626C" w14:paraId="16F86B73" w14:textId="3F232F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6</w:t>
      </w:r>
      <w:r w:rsidRPr="00AA62F2" w:rsidR="00C847C9">
        <w:rPr>
          <w:rFonts w:ascii="Times New Roman" w:hAnsi="Times New Roman" w:cs="Times New Roman"/>
          <w:b/>
        </w:rPr>
        <w:t>.2</w:t>
      </w:r>
      <w:r w:rsidRPr="00AA62F2" w:rsidR="00C847C9">
        <w:rPr>
          <w:rFonts w:ascii="Times New Roman" w:hAnsi="Times New Roman" w:cs="Times New Roman"/>
        </w:rPr>
        <w:t xml:space="preserve"> Fermo restando il rispetto del termine di cui al precedente articolo,</w:t>
      </w:r>
      <w:r w:rsidR="00C847C9">
        <w:rPr>
          <w:rFonts w:ascii="Times New Roman" w:hAnsi="Times New Roman" w:cs="Times New Roman"/>
        </w:rPr>
        <w:t xml:space="preserve"> </w:t>
      </w:r>
      <w:r w:rsidRPr="00AA62F2" w:rsidR="00C847C9">
        <w:rPr>
          <w:rFonts w:ascii="Times New Roman" w:hAnsi="Times New Roman" w:cs="Times New Roman"/>
        </w:rPr>
        <w:t>il recesso diverrà efficace a partire dalla data indicata nella lettera raccomandata/</w:t>
      </w:r>
      <w:proofErr w:type="spellStart"/>
      <w:r w:rsidRPr="00AA62F2" w:rsidR="00C847C9">
        <w:rPr>
          <w:rFonts w:ascii="Times New Roman" w:hAnsi="Times New Roman" w:cs="Times New Roman"/>
        </w:rPr>
        <w:t>pec</w:t>
      </w:r>
      <w:proofErr w:type="spellEnd"/>
      <w:r w:rsidRPr="00AA62F2" w:rsidR="00C847C9">
        <w:rPr>
          <w:rFonts w:ascii="Times New Roman" w:hAnsi="Times New Roman" w:cs="Times New Roman"/>
        </w:rPr>
        <w:t xml:space="preserve"> con cui il recesso è comunicato. Qualora nessuna data sia indicata, il recesso è efficace dal 90</w:t>
      </w:r>
      <w:r w:rsidR="00817B48">
        <w:rPr>
          <w:rFonts w:ascii="Times New Roman" w:hAnsi="Times New Roman" w:cs="Times New Roman"/>
        </w:rPr>
        <w:t>°</w:t>
      </w:r>
      <w:r w:rsidRPr="00AA62F2" w:rsidR="00C847C9">
        <w:rPr>
          <w:rFonts w:ascii="Times New Roman" w:hAnsi="Times New Roman" w:cs="Times New Roman"/>
        </w:rPr>
        <w:t xml:space="preserve"> giorno successivo a quello in cui la lettera raccomandata/</w:t>
      </w:r>
      <w:proofErr w:type="spellStart"/>
      <w:r w:rsidRPr="00AA62F2" w:rsidR="00C847C9">
        <w:rPr>
          <w:rFonts w:ascii="Times New Roman" w:hAnsi="Times New Roman" w:cs="Times New Roman"/>
        </w:rPr>
        <w:t>pec</w:t>
      </w:r>
      <w:proofErr w:type="spellEnd"/>
      <w:r w:rsidRPr="00AA62F2" w:rsidR="00C847C9">
        <w:rPr>
          <w:rFonts w:ascii="Times New Roman" w:hAnsi="Times New Roman" w:cs="Times New Roman"/>
        </w:rPr>
        <w:t xml:space="preserve"> giungerà all’indirizzo del destinatario. Farà fede a tal fine la data indicata sulla busta dall’Ufficio postale ricevente.</w:t>
      </w:r>
    </w:p>
    <w:p w:rsidRPr="00AA62F2" w:rsidR="00792923" w:rsidP="00E34BCC" w:rsidRDefault="00AF626C" w14:paraId="269F7B7D" w14:textId="6E5ED2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6</w:t>
      </w:r>
      <w:r w:rsidRPr="00AA62F2" w:rsidR="00C847C9">
        <w:rPr>
          <w:rFonts w:ascii="Times New Roman" w:hAnsi="Times New Roman" w:cs="Times New Roman"/>
          <w:b/>
        </w:rPr>
        <w:t xml:space="preserve">.3 </w:t>
      </w:r>
      <w:r w:rsidRPr="00AA62F2" w:rsidR="00C847C9">
        <w:rPr>
          <w:rFonts w:ascii="Times New Roman" w:hAnsi="Times New Roman" w:cs="Times New Roman"/>
        </w:rPr>
        <w:t>Nel caso in cui eserciti il diritto di recesso, i</w:t>
      </w:r>
      <w:r w:rsidR="009C22FF">
        <w:rPr>
          <w:rFonts w:ascii="Times New Roman" w:hAnsi="Times New Roman" w:cs="Times New Roman"/>
        </w:rPr>
        <w:t>l</w:t>
      </w:r>
      <w:r w:rsidRPr="00AA62F2" w:rsidR="00C847C9">
        <w:rPr>
          <w:rFonts w:ascii="Times New Roman" w:hAnsi="Times New Roman" w:cs="Times New Roman"/>
        </w:rPr>
        <w:t xml:space="preserve"> Committent</w:t>
      </w:r>
      <w:r w:rsidR="009C22FF">
        <w:rPr>
          <w:rFonts w:ascii="Times New Roman" w:hAnsi="Times New Roman" w:cs="Times New Roman"/>
        </w:rPr>
        <w:t>e</w:t>
      </w:r>
      <w:r w:rsidRPr="00AA62F2" w:rsidR="00C847C9">
        <w:rPr>
          <w:rFonts w:ascii="Times New Roman" w:hAnsi="Times New Roman" w:cs="Times New Roman"/>
        </w:rPr>
        <w:t xml:space="preserve"> sar</w:t>
      </w:r>
      <w:r w:rsidR="009C22FF">
        <w:rPr>
          <w:rFonts w:ascii="Times New Roman" w:hAnsi="Times New Roman" w:cs="Times New Roman"/>
        </w:rPr>
        <w:t>à</w:t>
      </w:r>
      <w:r w:rsidRPr="00AA62F2" w:rsidR="00C847C9">
        <w:rPr>
          <w:rFonts w:ascii="Times New Roman" w:hAnsi="Times New Roman" w:cs="Times New Roman"/>
        </w:rPr>
        <w:t xml:space="preserve"> in ogni caso tenut</w:t>
      </w:r>
      <w:r w:rsidR="009C22FF">
        <w:rPr>
          <w:rFonts w:ascii="Times New Roman" w:hAnsi="Times New Roman" w:cs="Times New Roman"/>
        </w:rPr>
        <w:t xml:space="preserve">o </w:t>
      </w:r>
      <w:r w:rsidRPr="00AA62F2" w:rsidR="00C847C9">
        <w:rPr>
          <w:rFonts w:ascii="Times New Roman" w:hAnsi="Times New Roman" w:cs="Times New Roman"/>
        </w:rPr>
        <w:t>a corrispondere a</w:t>
      </w:r>
      <w:r w:rsidR="00C847C9">
        <w:rPr>
          <w:rFonts w:ascii="Times New Roman" w:hAnsi="Times New Roman" w:cs="Times New Roman"/>
        </w:rPr>
        <w:t xml:space="preserve"> BI-REX </w:t>
      </w:r>
      <w:r w:rsidRPr="00AA62F2" w:rsidR="00C847C9">
        <w:rPr>
          <w:rFonts w:ascii="Times New Roman" w:hAnsi="Times New Roman" w:cs="Times New Roman"/>
        </w:rPr>
        <w:t xml:space="preserve">la parte di Corrispettivo dovuta per </w:t>
      </w:r>
      <w:r w:rsidR="00C847C9">
        <w:rPr>
          <w:rFonts w:ascii="Times New Roman" w:hAnsi="Times New Roman" w:cs="Times New Roman"/>
        </w:rPr>
        <w:t>i</w:t>
      </w:r>
      <w:r w:rsidR="00817B48">
        <w:rPr>
          <w:rFonts w:ascii="Times New Roman" w:hAnsi="Times New Roman" w:cs="Times New Roman"/>
        </w:rPr>
        <w:t xml:space="preserve">l Servizio </w:t>
      </w:r>
      <w:r w:rsidRPr="00AA62F2" w:rsidR="00C847C9">
        <w:rPr>
          <w:rFonts w:ascii="Times New Roman" w:hAnsi="Times New Roman" w:cs="Times New Roman"/>
        </w:rPr>
        <w:t>già effettuat</w:t>
      </w:r>
      <w:r w:rsidR="00817B48">
        <w:rPr>
          <w:rFonts w:ascii="Times New Roman" w:hAnsi="Times New Roman" w:cs="Times New Roman"/>
        </w:rPr>
        <w:t>o</w:t>
      </w:r>
      <w:r w:rsidR="00C847C9">
        <w:rPr>
          <w:rFonts w:ascii="Times New Roman" w:hAnsi="Times New Roman" w:cs="Times New Roman"/>
        </w:rPr>
        <w:t xml:space="preserve"> </w:t>
      </w:r>
      <w:r w:rsidRPr="00AA62F2" w:rsidR="00C847C9">
        <w:rPr>
          <w:rFonts w:ascii="Times New Roman" w:hAnsi="Times New Roman" w:cs="Times New Roman"/>
        </w:rPr>
        <w:t>da</w:t>
      </w:r>
      <w:r w:rsidR="00C847C9">
        <w:rPr>
          <w:rFonts w:ascii="Times New Roman" w:hAnsi="Times New Roman" w:cs="Times New Roman"/>
        </w:rPr>
        <w:t xml:space="preserve"> BI-REX</w:t>
      </w:r>
      <w:r w:rsidRPr="0056135F" w:rsidR="00BE5C52">
        <w:rPr>
          <w:rFonts w:ascii="Times New Roman" w:hAnsi="Times New Roman" w:cs="Times New Roman"/>
        </w:rPr>
        <w:t>.</w:t>
      </w:r>
    </w:p>
    <w:p w:rsidRPr="00AA62F2" w:rsidR="00E34BCC" w:rsidP="00E34BCC" w:rsidRDefault="00C847C9" w14:paraId="49C22E20" w14:textId="7D24DF27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04072A"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7</w:t>
      </w:r>
      <w:r w:rsidRPr="00AA62F2">
        <w:rPr>
          <w:rFonts w:ascii="Times New Roman" w:hAnsi="Times New Roman" w:cs="Times New Roman"/>
          <w:b/>
        </w:rPr>
        <w:t xml:space="preserve"> (Trattamento dei dati personali)</w:t>
      </w:r>
    </w:p>
    <w:p w:rsidRPr="00B90E05" w:rsidR="00B90E05" w:rsidP="00B90E05" w:rsidRDefault="003B62BF" w14:paraId="1F4A8DDD" w14:textId="2F5E478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A63038">
        <w:rPr>
          <w:rFonts w:ascii="Times New Roman" w:hAnsi="Times New Roman" w:cs="Times New Roman"/>
          <w:b/>
        </w:rPr>
        <w:t>7</w:t>
      </w:r>
      <w:r w:rsidRPr="00AA62F2" w:rsidR="00C847C9">
        <w:rPr>
          <w:rFonts w:ascii="Times New Roman" w:hAnsi="Times New Roman" w:cs="Times New Roman"/>
          <w:b/>
        </w:rPr>
        <w:t xml:space="preserve">.1 </w:t>
      </w:r>
      <w:r w:rsidRPr="00B90E05" w:rsidR="00B90E05">
        <w:rPr>
          <w:rFonts w:ascii="Times New Roman" w:hAnsi="Times New Roman" w:cs="Times New Roman"/>
        </w:rPr>
        <w:t xml:space="preserve">Ai sensi e per gli effetti di quanto disposto dal Regolamento UE 2016/679 e dal </w:t>
      </w:r>
      <w:proofErr w:type="spellStart"/>
      <w:r w:rsidRPr="00B90E05" w:rsidR="00B90E05">
        <w:rPr>
          <w:rFonts w:ascii="Times New Roman" w:hAnsi="Times New Roman" w:cs="Times New Roman"/>
        </w:rPr>
        <w:t>D.lgs</w:t>
      </w:r>
      <w:proofErr w:type="spellEnd"/>
      <w:r w:rsidRPr="00B90E05" w:rsidR="00B90E05">
        <w:rPr>
          <w:rFonts w:ascii="Times New Roman" w:hAnsi="Times New Roman" w:cs="Times New Roman"/>
        </w:rPr>
        <w:t xml:space="preserve"> 196/2003, così come modificato dal  </w:t>
      </w:r>
      <w:proofErr w:type="spellStart"/>
      <w:r w:rsidRPr="00B90E05" w:rsidR="00B90E05">
        <w:rPr>
          <w:rFonts w:ascii="Times New Roman" w:hAnsi="Times New Roman" w:cs="Times New Roman"/>
        </w:rPr>
        <w:t>D.lgs</w:t>
      </w:r>
      <w:proofErr w:type="spellEnd"/>
      <w:r w:rsidRPr="00B90E05" w:rsidR="00B90E05">
        <w:rPr>
          <w:rFonts w:ascii="Times New Roman" w:hAnsi="Times New Roman" w:cs="Times New Roman"/>
        </w:rPr>
        <w:t xml:space="preserve"> 101/2018, con la sottoscrizione del presente </w:t>
      </w:r>
      <w:r w:rsidR="00817B48">
        <w:rPr>
          <w:rFonts w:ascii="Times New Roman" w:hAnsi="Times New Roman" w:cs="Times New Roman"/>
        </w:rPr>
        <w:t xml:space="preserve">Patto </w:t>
      </w:r>
      <w:r w:rsidR="00636155">
        <w:rPr>
          <w:rFonts w:ascii="Times New Roman" w:hAnsi="Times New Roman" w:cs="Times New Roman"/>
        </w:rPr>
        <w:t>i</w:t>
      </w:r>
      <w:r w:rsidR="00817B48">
        <w:rPr>
          <w:rFonts w:ascii="Times New Roman" w:hAnsi="Times New Roman" w:cs="Times New Roman"/>
        </w:rPr>
        <w:t>ntegrativo</w:t>
      </w:r>
      <w:r w:rsidRPr="00B90E05" w:rsidR="00B90E05">
        <w:rPr>
          <w:rFonts w:ascii="Times New Roman" w:hAnsi="Times New Roman" w:cs="Times New Roman"/>
        </w:rPr>
        <w:t xml:space="preserve"> le Parti si danno atto che i dati personali forniti vengono trattati per l’esecuzione del presente </w:t>
      </w:r>
      <w:r w:rsidR="00817B48">
        <w:rPr>
          <w:rFonts w:ascii="Times New Roman" w:hAnsi="Times New Roman" w:cs="Times New Roman"/>
        </w:rPr>
        <w:t xml:space="preserve">Patto </w:t>
      </w:r>
      <w:r w:rsidR="00636155">
        <w:rPr>
          <w:rFonts w:ascii="Times New Roman" w:hAnsi="Times New Roman" w:cs="Times New Roman"/>
        </w:rPr>
        <w:t>i</w:t>
      </w:r>
      <w:r w:rsidR="00817B48">
        <w:rPr>
          <w:rFonts w:ascii="Times New Roman" w:hAnsi="Times New Roman" w:cs="Times New Roman"/>
        </w:rPr>
        <w:t xml:space="preserve">ntegrativo </w:t>
      </w:r>
      <w:r w:rsidRPr="00B90E05" w:rsidR="00B90E05">
        <w:rPr>
          <w:rFonts w:ascii="Times New Roman" w:hAnsi="Times New Roman" w:cs="Times New Roman"/>
        </w:rPr>
        <w:t xml:space="preserve">e si impegnano a fare sì che gli stessi  siano oggetto di trattamento esclusivamente per le finalità inerenti l’adempimento degli obblighi contrattuali e di legge derivanti dal presente contratto, ed esclusivamente con le modalità e le procedure necessarie al perseguimento di dette finalità, con ciò comprendendosi l’esecuzione degli adempimenti richiesti dalle leggi applicabili alle Parti, anche in ragione del loro settore di attività. </w:t>
      </w:r>
    </w:p>
    <w:p w:rsidRPr="00B90E05" w:rsidR="00B90E05" w:rsidP="00B90E05" w:rsidRDefault="00B90E05" w14:paraId="0A31096A" w14:textId="77777777">
      <w:pPr>
        <w:jc w:val="both"/>
        <w:rPr>
          <w:rFonts w:ascii="Times New Roman" w:hAnsi="Times New Roman" w:cs="Times New Roman"/>
        </w:rPr>
      </w:pPr>
      <w:r w:rsidRPr="00B90E05">
        <w:rPr>
          <w:rFonts w:ascii="Times New Roman" w:hAnsi="Times New Roman" w:cs="Times New Roman"/>
        </w:rPr>
        <w:t>Le Parti si danno reciprocamente atto che il conferimento dei dati è necessario per l’assolvimento delle predette finalità e che, in difetto, non sarà possibile realizzarle in tutto o in parte.</w:t>
      </w:r>
    </w:p>
    <w:p w:rsidRPr="00B90E05" w:rsidR="00B90E05" w:rsidP="00B90E05" w:rsidRDefault="00B90E05" w14:paraId="1642EED8" w14:textId="77777777">
      <w:pPr>
        <w:jc w:val="both"/>
        <w:rPr>
          <w:rFonts w:ascii="Times New Roman" w:hAnsi="Times New Roman" w:cs="Times New Roman"/>
        </w:rPr>
      </w:pPr>
      <w:r w:rsidRPr="00B90E05">
        <w:rPr>
          <w:rFonts w:ascii="Times New Roman" w:hAnsi="Times New Roman" w:cs="Times New Roman"/>
        </w:rPr>
        <w:t>Le Parti si danno atto che titolari del trattamento dei dati di cui al presente articolo sono i firmatari del presente contratto e, in quanto tali, tratteranno i dati personali dell’altra Parte per un tempo congruo rispetto alle finalità che hanno giustificato la raccolta dei dati e fino a prescrizione dei termini individuati da norme civili e fiscali o comunque da leggi e regolamenti applicabili al settore di attività delle Parti. In ogni caso il Titolare adotterà ogni cura per evitare un utilizzo dei dati a tempo indeterminato.</w:t>
      </w:r>
    </w:p>
    <w:p w:rsidRPr="00B90E05" w:rsidR="00B90E05" w:rsidP="00B90E05" w:rsidRDefault="00B90E05" w14:paraId="20D184F3" w14:textId="77777777">
      <w:pPr>
        <w:jc w:val="both"/>
        <w:rPr>
          <w:rFonts w:ascii="Times New Roman" w:hAnsi="Times New Roman" w:cs="Times New Roman"/>
        </w:rPr>
      </w:pPr>
      <w:r w:rsidRPr="00B90E05">
        <w:rPr>
          <w:rFonts w:ascii="Times New Roman" w:hAnsi="Times New Roman" w:cs="Times New Roman"/>
        </w:rPr>
        <w:t xml:space="preserve">Ciascuna Parte ha il diritto di ottenere dall’altra, nei casi previsti, l'accesso ai dati personali e la rettifica o la cancellazione degli stessi, o la limitazione del trattamento che la riguarda o di opporsi al trattamento (artt. 15 e ss. del Regolamento). </w:t>
      </w:r>
    </w:p>
    <w:p w:rsidRPr="00B90E05" w:rsidR="00B90E05" w:rsidP="00B90E05" w:rsidRDefault="00B90E05" w14:paraId="20E625C3" w14:textId="77777777">
      <w:pPr>
        <w:jc w:val="both"/>
        <w:rPr>
          <w:rFonts w:ascii="Times New Roman" w:hAnsi="Times New Roman" w:cs="Times New Roman"/>
        </w:rPr>
      </w:pPr>
      <w:r w:rsidRPr="00B90E05">
        <w:rPr>
          <w:rFonts w:ascii="Times New Roman" w:hAnsi="Times New Roman" w:cs="Times New Roman"/>
        </w:rPr>
        <w:t>Le comunicazioni, ai fini della presente informativa, possono essere effettuate come segue:</w:t>
      </w:r>
    </w:p>
    <w:p w:rsidRPr="00817B48" w:rsidR="00B90E05" w:rsidP="00B90E05" w:rsidRDefault="00B90E05" w14:paraId="38436842" w14:textId="0F56C738">
      <w:pPr>
        <w:jc w:val="both"/>
        <w:rPr>
          <w:rFonts w:ascii="Times New Roman" w:hAnsi="Times New Roman" w:cs="Times New Roman"/>
          <w:highlight w:val="yellow"/>
        </w:rPr>
      </w:pPr>
      <w:r w:rsidRPr="00817B48">
        <w:rPr>
          <w:rFonts w:ascii="Times New Roman" w:hAnsi="Times New Roman" w:cs="Times New Roman"/>
          <w:highlight w:val="yellow"/>
        </w:rPr>
        <w:t xml:space="preserve">Per </w:t>
      </w:r>
      <w:r w:rsidRPr="00817B48" w:rsidR="0093437D">
        <w:rPr>
          <w:rFonts w:ascii="Times New Roman" w:hAnsi="Times New Roman" w:cs="Times New Roman"/>
          <w:highlight w:val="yellow"/>
        </w:rPr>
        <w:t>XXXXX</w:t>
      </w:r>
      <w:r w:rsidRPr="00817B48" w:rsidR="00DD18E9">
        <w:rPr>
          <w:rFonts w:ascii="Times New Roman" w:hAnsi="Times New Roman" w:cs="Times New Roman"/>
          <w:highlight w:val="yellow"/>
        </w:rPr>
        <w:t>: a</w:t>
      </w:r>
      <w:r w:rsidR="002C060C">
        <w:rPr>
          <w:rFonts w:ascii="Times New Roman" w:hAnsi="Times New Roman" w:cs="Times New Roman"/>
          <w:highlight w:val="yellow"/>
        </w:rPr>
        <w:t xml:space="preserve"> </w:t>
      </w:r>
      <w:r w:rsidRPr="00817B48" w:rsidR="0093437D">
        <w:rPr>
          <w:rFonts w:ascii="Times New Roman" w:hAnsi="Times New Roman" w:cs="Times New Roman"/>
          <w:highlight w:val="yellow"/>
        </w:rPr>
        <w:t>XXXXX</w:t>
      </w:r>
    </w:p>
    <w:p w:rsidR="00B90E05" w:rsidP="00B90E05" w:rsidRDefault="00EB795A" w14:paraId="27AE13CA" w14:textId="4F6C8829">
      <w:pPr>
        <w:jc w:val="both"/>
        <w:rPr>
          <w:rFonts w:ascii="Times New Roman" w:hAnsi="Times New Roman" w:cs="Times New Roman"/>
        </w:rPr>
      </w:pPr>
      <w:r w:rsidRPr="00817B48">
        <w:rPr>
          <w:rFonts w:ascii="Times New Roman" w:hAnsi="Times New Roman" w:cs="Times New Roman"/>
          <w:highlight w:val="yellow"/>
        </w:rPr>
        <w:lastRenderedPageBreak/>
        <w:t>Indirizzo email:</w:t>
      </w:r>
      <w:r w:rsidRPr="00817B48" w:rsidR="00D80182">
        <w:rPr>
          <w:rFonts w:ascii="Times New Roman" w:hAnsi="Times New Roman" w:cs="Times New Roman"/>
          <w:highlight w:val="yellow"/>
        </w:rPr>
        <w:t xml:space="preserve"> </w:t>
      </w:r>
      <w:r w:rsidRPr="00817B48" w:rsidR="0093437D">
        <w:rPr>
          <w:rFonts w:ascii="Times New Roman" w:hAnsi="Times New Roman" w:cs="Times New Roman"/>
          <w:highlight w:val="yellow"/>
        </w:rPr>
        <w:t>XXXXXX</w:t>
      </w:r>
    </w:p>
    <w:p w:rsidRPr="002767F2" w:rsidR="002C060C" w:rsidP="002C060C" w:rsidRDefault="00E532D8" w14:paraId="27D42965" w14:textId="77777777">
      <w:pPr>
        <w:spacing w:line="240" w:lineRule="auto"/>
        <w:jc w:val="both"/>
        <w:rPr>
          <w:rFonts w:ascii="Times New Roman" w:hAnsi="Times New Roman" w:cs="Times New Roman"/>
          <w:lang w:val="en-GB"/>
        </w:rPr>
      </w:pPr>
      <w:r w:rsidRPr="002767F2">
        <w:rPr>
          <w:rFonts w:ascii="Times New Roman" w:hAnsi="Times New Roman" w:cs="Times New Roman"/>
          <w:lang w:val="en-GB"/>
        </w:rPr>
        <w:t xml:space="preserve">Per BI-REX-BIG DATA INNOVATION &amp; RESEARCH EXCELLENCE: </w:t>
      </w:r>
    </w:p>
    <w:p w:rsidRPr="00E532D8" w:rsidR="00E532D8" w:rsidP="002C060C" w:rsidRDefault="008C15CD" w14:paraId="76D1E856" w14:textId="0F255FA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</w:t>
      </w:r>
      <w:r w:rsidRPr="00E532D8" w:rsidR="00E532D8">
        <w:rPr>
          <w:rFonts w:ascii="Times New Roman" w:hAnsi="Times New Roman" w:cs="Times New Roman"/>
        </w:rPr>
        <w:t>Direttore Generale, Stefano Cattorini</w:t>
      </w:r>
    </w:p>
    <w:p w:rsidRPr="00E532D8" w:rsidR="00E532D8" w:rsidP="002C060C" w:rsidRDefault="00E532D8" w14:paraId="61BE75DD" w14:textId="0AE0E51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Presso la sede di v</w:t>
      </w:r>
      <w:r w:rsidRPr="00E532D8">
        <w:rPr>
          <w:rFonts w:ascii="Times New Roman" w:hAnsi="Times New Roman" w:cs="Times New Roman"/>
        </w:rPr>
        <w:t>ia Paolo Nanni Costa 14, 40133 Bologna (Italy)</w:t>
      </w:r>
    </w:p>
    <w:p w:rsidRPr="00AA62F2" w:rsidR="00CC6CD6" w:rsidP="002C060C" w:rsidRDefault="00E532D8" w14:paraId="3F9B81B1" w14:textId="5FA238C1">
      <w:pPr>
        <w:spacing w:line="240" w:lineRule="auto"/>
        <w:jc w:val="both"/>
        <w:rPr>
          <w:rFonts w:ascii="Times New Roman" w:hAnsi="Times New Roman" w:cs="Times New Roman"/>
        </w:rPr>
      </w:pPr>
      <w:r w:rsidRPr="00E532D8">
        <w:rPr>
          <w:rFonts w:ascii="Times New Roman" w:hAnsi="Times New Roman" w:cs="Times New Roman"/>
        </w:rPr>
        <w:t xml:space="preserve">Indirizzo email del Titolare: </w:t>
      </w:r>
      <w:hyperlink w:history="1" r:id="rId15">
        <w:r w:rsidRPr="00B56686" w:rsidR="00F50BA0">
          <w:rPr>
            <w:rStyle w:val="Collegamentoipertestuale"/>
            <w:rFonts w:ascii="Times New Roman" w:hAnsi="Times New Roman" w:cs="Times New Roman"/>
          </w:rPr>
          <w:t>info@bi-rex.it</w:t>
        </w:r>
      </w:hyperlink>
      <w:r w:rsidR="00F50BA0">
        <w:rPr>
          <w:rFonts w:ascii="Times New Roman" w:hAnsi="Times New Roman" w:cs="Times New Roman"/>
        </w:rPr>
        <w:t xml:space="preserve"> </w:t>
      </w:r>
    </w:p>
    <w:p w:rsidRPr="002D2B9A" w:rsidR="00E34BCC" w:rsidP="00E34BCC" w:rsidRDefault="00C847C9" w14:paraId="26BF526A" w14:textId="40610CF4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2D2B9A">
        <w:rPr>
          <w:rFonts w:ascii="Times New Roman" w:hAnsi="Times New Roman" w:cs="Times New Roman"/>
          <w:b/>
          <w:color w:val="000000" w:themeColor="text1"/>
        </w:rPr>
        <w:t xml:space="preserve">Art. </w:t>
      </w:r>
      <w:r w:rsidR="00154750">
        <w:rPr>
          <w:rFonts w:ascii="Times New Roman" w:hAnsi="Times New Roman" w:cs="Times New Roman"/>
          <w:b/>
          <w:color w:val="000000" w:themeColor="text1"/>
        </w:rPr>
        <w:t>1</w:t>
      </w:r>
      <w:r w:rsidR="00A63038">
        <w:rPr>
          <w:rFonts w:ascii="Times New Roman" w:hAnsi="Times New Roman" w:cs="Times New Roman"/>
          <w:b/>
          <w:color w:val="000000" w:themeColor="text1"/>
        </w:rPr>
        <w:t xml:space="preserve">8 </w:t>
      </w:r>
      <w:r w:rsidRPr="002D2B9A">
        <w:rPr>
          <w:rFonts w:ascii="Times New Roman" w:hAnsi="Times New Roman" w:cs="Times New Roman"/>
          <w:b/>
          <w:color w:val="000000" w:themeColor="text1"/>
        </w:rPr>
        <w:t>(Codice Etico e Normativa anticorruzione)</w:t>
      </w:r>
    </w:p>
    <w:p w:rsidRPr="002D2B9A" w:rsidR="00784BC8" w:rsidP="00784BC8" w:rsidRDefault="00154750" w14:paraId="7C8BFE50" w14:textId="77B2104B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A63038">
        <w:rPr>
          <w:rFonts w:ascii="Times New Roman" w:hAnsi="Times New Roman" w:cs="Times New Roman"/>
          <w:b/>
          <w:bCs/>
          <w:color w:val="000000" w:themeColor="text1"/>
        </w:rPr>
        <w:t>8</w:t>
      </w:r>
      <w:r w:rsidRPr="002D2B9A" w:rsidR="00784BC8">
        <w:rPr>
          <w:rFonts w:ascii="Times New Roman" w:hAnsi="Times New Roman" w:cs="Times New Roman"/>
          <w:b/>
          <w:bCs/>
          <w:color w:val="000000" w:themeColor="text1"/>
        </w:rPr>
        <w:t>.1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 Con la sottoscrizione del presente </w:t>
      </w:r>
      <w:r w:rsidR="005858D8">
        <w:rPr>
          <w:rFonts w:ascii="Times New Roman" w:hAnsi="Times New Roman" w:cs="Times New Roman"/>
          <w:color w:val="000000" w:themeColor="text1"/>
        </w:rPr>
        <w:t>Patto integrativo</w:t>
      </w:r>
      <w:r w:rsidRPr="002D2B9A" w:rsidR="00784BC8">
        <w:rPr>
          <w:rFonts w:ascii="Times New Roman" w:hAnsi="Times New Roman" w:cs="Times New Roman"/>
          <w:color w:val="000000" w:themeColor="text1"/>
        </w:rPr>
        <w:t>, le Parti si impegnano a rispettare le norme anticorruzione di volta in volta applicabili e, in particolare, ad astenersi dall’offrire, promettere, dare, pagare, accettare, ricevere – direttamente o indirettamente – vantaggi (economici o di qualunque altra natura) in violazione delle suddette norme.</w:t>
      </w:r>
    </w:p>
    <w:p w:rsidRPr="00BA6C8F" w:rsidR="004003E4" w:rsidP="00784BC8" w:rsidRDefault="000C3FF7" w14:paraId="01FCC27D" w14:textId="6A4B811C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A63038">
        <w:rPr>
          <w:rFonts w:ascii="Times New Roman" w:hAnsi="Times New Roman" w:cs="Times New Roman"/>
          <w:b/>
          <w:bCs/>
          <w:color w:val="000000" w:themeColor="text1"/>
        </w:rPr>
        <w:t>8</w:t>
      </w:r>
      <w:r w:rsidRPr="002D2B9A" w:rsidR="004003E4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2271AD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2D2B9A" w:rsidR="004003E4">
        <w:rPr>
          <w:rFonts w:ascii="Times New Roman" w:hAnsi="Times New Roman" w:cs="Times New Roman"/>
          <w:color w:val="000000" w:themeColor="text1"/>
        </w:rPr>
        <w:t xml:space="preserve"> </w:t>
      </w:r>
      <w:r w:rsidRPr="00BA6C8F" w:rsidR="004003E4">
        <w:rPr>
          <w:rFonts w:ascii="Times New Roman" w:hAnsi="Times New Roman" w:cs="Times New Roman"/>
          <w:color w:val="000000" w:themeColor="text1"/>
        </w:rPr>
        <w:t>Il Committente dichiara di aver preso visione e di rispettare le norme di comportamento previste dal Codice Etico di BI-REX, adottato da BI-REX con delibera del Comitato Esecutivo del 12/05/2021, come espressione dei principi e valori cui si ispira il Consorzio e redatto ai sensi del Decreto 231 del 2001. Il testo integrale del Codice Etico è disponibile nell’area trasparenza del sito di BI-REX.</w:t>
      </w:r>
    </w:p>
    <w:p w:rsidRPr="00817B48" w:rsidR="002D2B9A" w:rsidP="00E34BCC" w:rsidRDefault="000C3FF7" w14:paraId="6496A470" w14:textId="5D6B365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1</w:t>
      </w:r>
      <w:r w:rsidR="00A63038">
        <w:rPr>
          <w:rFonts w:ascii="Times New Roman" w:hAnsi="Times New Roman" w:cs="Times New Roman"/>
          <w:b/>
          <w:bCs/>
          <w:color w:val="000000" w:themeColor="text1"/>
        </w:rPr>
        <w:t>8</w:t>
      </w:r>
      <w:r w:rsidRPr="002D2B9A" w:rsidR="00784BC8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833C18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 </w:t>
      </w:r>
      <w:r w:rsidR="004003E4">
        <w:rPr>
          <w:rFonts w:ascii="Times New Roman" w:hAnsi="Times New Roman" w:cs="Times New Roman"/>
          <w:color w:val="000000" w:themeColor="text1"/>
        </w:rPr>
        <w:t xml:space="preserve">Ciascuna </w:t>
      </w:r>
      <w:r w:rsidR="002C060C">
        <w:rPr>
          <w:rFonts w:ascii="Times New Roman" w:hAnsi="Times New Roman" w:cs="Times New Roman"/>
          <w:color w:val="000000" w:themeColor="text1"/>
        </w:rPr>
        <w:t>P</w:t>
      </w:r>
      <w:r w:rsidR="004003E4">
        <w:rPr>
          <w:rFonts w:ascii="Times New Roman" w:hAnsi="Times New Roman" w:cs="Times New Roman"/>
          <w:color w:val="000000" w:themeColor="text1"/>
        </w:rPr>
        <w:t xml:space="preserve">arte </w:t>
      </w:r>
      <w:r w:rsidRPr="002D2B9A" w:rsidR="00784BC8">
        <w:rPr>
          <w:rFonts w:ascii="Times New Roman" w:hAnsi="Times New Roman" w:cs="Times New Roman"/>
          <w:color w:val="000000" w:themeColor="text1"/>
        </w:rPr>
        <w:t>riconosce espressamente la facoltà dell</w:t>
      </w:r>
      <w:r w:rsidR="004003E4">
        <w:rPr>
          <w:rFonts w:ascii="Times New Roman" w:hAnsi="Times New Roman" w:cs="Times New Roman"/>
          <w:color w:val="000000" w:themeColor="text1"/>
        </w:rPr>
        <w:t xml:space="preserve">’altra parte 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di risolvere il presente </w:t>
      </w:r>
      <w:r w:rsidR="005858D8">
        <w:rPr>
          <w:rFonts w:ascii="Times New Roman" w:hAnsi="Times New Roman" w:cs="Times New Roman"/>
          <w:color w:val="000000" w:themeColor="text1"/>
        </w:rPr>
        <w:t>Patto integrativo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 senza preavviso in caso di violazione degli impegni assunti nel presente articolo </w:t>
      </w:r>
      <w:r w:rsidR="002C060C">
        <w:rPr>
          <w:rFonts w:ascii="Times New Roman" w:hAnsi="Times New Roman" w:cs="Times New Roman"/>
          <w:color w:val="000000" w:themeColor="text1"/>
        </w:rPr>
        <w:t>18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 (ferma comunque restando la facoltà dell</w:t>
      </w:r>
      <w:r w:rsidR="004003E4">
        <w:rPr>
          <w:rFonts w:ascii="Times New Roman" w:hAnsi="Times New Roman" w:cs="Times New Roman"/>
          <w:color w:val="000000" w:themeColor="text1"/>
        </w:rPr>
        <w:t>e</w:t>
      </w:r>
      <w:r w:rsidRPr="002D2B9A" w:rsidR="00784BC8">
        <w:rPr>
          <w:rFonts w:ascii="Times New Roman" w:hAnsi="Times New Roman" w:cs="Times New Roman"/>
          <w:color w:val="000000" w:themeColor="text1"/>
        </w:rPr>
        <w:t xml:space="preserve"> </w:t>
      </w:r>
      <w:r w:rsidR="0019418B">
        <w:rPr>
          <w:rFonts w:ascii="Times New Roman" w:hAnsi="Times New Roman" w:cs="Times New Roman"/>
          <w:color w:val="000000" w:themeColor="text1"/>
        </w:rPr>
        <w:t>P</w:t>
      </w:r>
      <w:r w:rsidR="004003E4">
        <w:rPr>
          <w:rFonts w:ascii="Times New Roman" w:hAnsi="Times New Roman" w:cs="Times New Roman"/>
          <w:color w:val="000000" w:themeColor="text1"/>
        </w:rPr>
        <w:t xml:space="preserve">arti </w:t>
      </w:r>
      <w:r w:rsidRPr="002D2B9A" w:rsidR="00784BC8">
        <w:rPr>
          <w:rFonts w:ascii="Times New Roman" w:hAnsi="Times New Roman" w:cs="Times New Roman"/>
          <w:color w:val="000000" w:themeColor="text1"/>
        </w:rPr>
        <w:t>di esperire ogni altro possibile rimedio a tutela dei propri interessi).</w:t>
      </w:r>
    </w:p>
    <w:p w:rsidRPr="00AA62F2" w:rsidR="00E34BCC" w:rsidP="00E34BCC" w:rsidRDefault="00C847C9" w14:paraId="661FEB09" w14:textId="47E0B863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A63038">
        <w:rPr>
          <w:rFonts w:ascii="Times New Roman" w:hAnsi="Times New Roman" w:cs="Times New Roman"/>
          <w:b/>
        </w:rPr>
        <w:t>19</w:t>
      </w:r>
      <w:r w:rsidRPr="00AA62F2">
        <w:rPr>
          <w:rFonts w:ascii="Times New Roman" w:hAnsi="Times New Roman" w:cs="Times New Roman"/>
          <w:b/>
        </w:rPr>
        <w:t xml:space="preserve"> (Legge applicabile)</w:t>
      </w:r>
    </w:p>
    <w:p w:rsidRPr="00AA62F2" w:rsidR="00E34BCC" w:rsidP="00E34BCC" w:rsidRDefault="00A63038" w14:paraId="7188A417" w14:textId="089856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19</w:t>
      </w:r>
      <w:r w:rsidRPr="00AA62F2" w:rsidR="00C847C9">
        <w:rPr>
          <w:rFonts w:ascii="Times New Roman" w:hAnsi="Times New Roman" w:cs="Times New Roman"/>
          <w:b/>
        </w:rPr>
        <w:t xml:space="preserve">.1 </w:t>
      </w:r>
      <w:r w:rsidRPr="00AA62F2" w:rsidR="00C847C9">
        <w:rPr>
          <w:rFonts w:ascii="Times New Roman" w:hAnsi="Times New Roman" w:cs="Times New Roman"/>
        </w:rPr>
        <w:t xml:space="preserve">L’interpretazione e l’esecuzione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 w:rsidR="00C847C9">
        <w:rPr>
          <w:rFonts w:ascii="Times New Roman" w:hAnsi="Times New Roman" w:cs="Times New Roman"/>
        </w:rPr>
        <w:t>, nonché i rapporti tra le Parti derivanti dallo stesso, sono regolati dalla legge italiana, con esclusione dell’applicazione delle norme di diritto internazionale privato di tale ordinamento giuridico.</w:t>
      </w:r>
    </w:p>
    <w:p w:rsidRPr="00AA62F2" w:rsidR="00E34BCC" w:rsidP="00E34BCC" w:rsidRDefault="00C847C9" w14:paraId="220BEECF" w14:textId="1980DF06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2</w:t>
      </w:r>
      <w:r w:rsidR="00A63038">
        <w:rPr>
          <w:rFonts w:ascii="Times New Roman" w:hAnsi="Times New Roman" w:cs="Times New Roman"/>
          <w:b/>
        </w:rPr>
        <w:t>0</w:t>
      </w:r>
      <w:r w:rsidRPr="00AA62F2">
        <w:rPr>
          <w:rFonts w:ascii="Times New Roman" w:hAnsi="Times New Roman" w:cs="Times New Roman"/>
          <w:b/>
        </w:rPr>
        <w:t xml:space="preserve"> (Controversie)</w:t>
      </w:r>
    </w:p>
    <w:p w:rsidRPr="00AA62F2" w:rsidR="00E34BCC" w:rsidP="00E34BCC" w:rsidRDefault="00C847C9" w14:paraId="3ED536C5" w14:textId="02A9A7A9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A63038">
        <w:rPr>
          <w:rFonts w:ascii="Times New Roman" w:hAnsi="Times New Roman" w:cs="Times New Roman"/>
          <w:b/>
        </w:rPr>
        <w:t>0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 xml:space="preserve">Ogni controversia nascente da o comunque connessa con quanto previsto nel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, ivi inclusa, a titolo meramente esemplificativo e non tassativo, qualunque controversia relativa all’esistenza, la validità, l’interpretazione e l’efficacia dello stesso, sarà devoluta alla competenza esclusiva del </w:t>
      </w:r>
      <w:r w:rsidR="009F5343">
        <w:rPr>
          <w:rFonts w:ascii="Times New Roman" w:hAnsi="Times New Roman" w:cs="Times New Roman"/>
        </w:rPr>
        <w:t>Foro</w:t>
      </w:r>
      <w:r w:rsidRPr="00AA62F2" w:rsidR="009F5343">
        <w:rPr>
          <w:rFonts w:ascii="Times New Roman" w:hAnsi="Times New Roman" w:cs="Times New Roman"/>
        </w:rPr>
        <w:t xml:space="preserve"> </w:t>
      </w:r>
      <w:r w:rsidRPr="00AA62F2">
        <w:rPr>
          <w:rFonts w:ascii="Times New Roman" w:hAnsi="Times New Roman" w:cs="Times New Roman"/>
        </w:rPr>
        <w:t>di Bologna.</w:t>
      </w:r>
    </w:p>
    <w:p w:rsidRPr="00AA62F2" w:rsidR="00E34BCC" w:rsidP="00E34BCC" w:rsidRDefault="00C847C9" w14:paraId="14A2E68E" w14:textId="1B72AFE3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 xml:space="preserve">Art. </w:t>
      </w:r>
      <w:r w:rsidR="008B6C7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1</w:t>
      </w:r>
      <w:r w:rsidRPr="00AA62F2">
        <w:rPr>
          <w:rFonts w:ascii="Times New Roman" w:hAnsi="Times New Roman" w:cs="Times New Roman"/>
          <w:b/>
        </w:rPr>
        <w:t xml:space="preserve"> (Interpretazione de</w:t>
      </w:r>
      <w:r w:rsidR="0035167C">
        <w:rPr>
          <w:rFonts w:ascii="Times New Roman" w:hAnsi="Times New Roman" w:cs="Times New Roman"/>
          <w:b/>
        </w:rPr>
        <w:t>l</w:t>
      </w:r>
      <w:r w:rsidR="002C060C">
        <w:rPr>
          <w:rFonts w:ascii="Times New Roman" w:hAnsi="Times New Roman" w:cs="Times New Roman"/>
          <w:b/>
        </w:rPr>
        <w:t xml:space="preserve"> </w:t>
      </w:r>
      <w:r w:rsidR="005858D8">
        <w:rPr>
          <w:rFonts w:ascii="Times New Roman" w:hAnsi="Times New Roman" w:cs="Times New Roman"/>
          <w:b/>
        </w:rPr>
        <w:t>Patto integrativo</w:t>
      </w:r>
      <w:r w:rsidRPr="00AA62F2">
        <w:rPr>
          <w:rFonts w:ascii="Times New Roman" w:hAnsi="Times New Roman" w:cs="Times New Roman"/>
          <w:b/>
        </w:rPr>
        <w:t>)</w:t>
      </w:r>
    </w:p>
    <w:p w:rsidRPr="00AA62F2" w:rsidR="00E34BCC" w:rsidP="00E34BCC" w:rsidRDefault="00C847C9" w14:paraId="487397E6" w14:textId="4C1A8525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1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 xml:space="preserve">Le rubriche delle clausole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sono da intendersi come puramente indicative e non potranno essere interpretate in senso contrario o contrastante al contenuto della clausola cui si riferiscono.</w:t>
      </w:r>
    </w:p>
    <w:p w:rsidRPr="00AA62F2" w:rsidR="00E34BCC" w:rsidP="00E34BCC" w:rsidRDefault="00C847C9" w14:paraId="159722E1" w14:textId="3F17B3AD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2</w:t>
      </w:r>
      <w:r w:rsidR="00817B48">
        <w:rPr>
          <w:rFonts w:ascii="Times New Roman" w:hAnsi="Times New Roman" w:cs="Times New Roman"/>
          <w:b/>
        </w:rPr>
        <w:t>2</w:t>
      </w:r>
      <w:r w:rsidRPr="00AA62F2">
        <w:rPr>
          <w:rFonts w:ascii="Times New Roman" w:hAnsi="Times New Roman" w:cs="Times New Roman"/>
          <w:b/>
        </w:rPr>
        <w:t xml:space="preserve"> (Comunicazioni)</w:t>
      </w:r>
    </w:p>
    <w:p w:rsidRPr="00AA62F2" w:rsidR="00E34BCC" w:rsidP="00E34BCC" w:rsidRDefault="00C847C9" w14:paraId="6221E0C9" w14:textId="511B76D2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2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 xml:space="preserve">Ogni comunicazione relativa a o comunque connessa con l’esecuzione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dovrà essere effettuata utilizzando i seguenti recapiti:</w:t>
      </w:r>
    </w:p>
    <w:p w:rsidR="00E34BCC" w:rsidP="00E34BCC" w:rsidRDefault="00C847C9" w14:paraId="48B9710F" w14:textId="51A4C936">
      <w:pPr>
        <w:jc w:val="both"/>
        <w:rPr>
          <w:rFonts w:ascii="Times New Roman" w:hAnsi="Times New Roman" w:cs="Times New Roman"/>
        </w:rPr>
      </w:pPr>
      <w:r w:rsidRPr="5E3126A4">
        <w:rPr>
          <w:rFonts w:ascii="Times New Roman" w:hAnsi="Times New Roman" w:cs="Times New Roman"/>
        </w:rPr>
        <w:lastRenderedPageBreak/>
        <w:t>Per i</w:t>
      </w:r>
      <w:r w:rsidR="008330CE">
        <w:rPr>
          <w:rFonts w:ascii="Times New Roman" w:hAnsi="Times New Roman" w:cs="Times New Roman"/>
        </w:rPr>
        <w:t>l</w:t>
      </w:r>
      <w:r w:rsidRPr="5E3126A4">
        <w:rPr>
          <w:rFonts w:ascii="Times New Roman" w:hAnsi="Times New Roman" w:cs="Times New Roman"/>
        </w:rPr>
        <w:t xml:space="preserve"> Committent</w:t>
      </w:r>
      <w:r w:rsidR="008330CE">
        <w:rPr>
          <w:rFonts w:ascii="Times New Roman" w:hAnsi="Times New Roman" w:cs="Times New Roman"/>
        </w:rPr>
        <w:t>e</w:t>
      </w:r>
      <w:r w:rsidRPr="5E3126A4">
        <w:rPr>
          <w:rFonts w:ascii="Times New Roman" w:hAnsi="Times New Roman" w:cs="Times New Roman"/>
        </w:rPr>
        <w:t>:</w:t>
      </w:r>
      <w:r w:rsidR="008A573A">
        <w:rPr>
          <w:rFonts w:ascii="Times New Roman" w:hAnsi="Times New Roman" w:cs="Times New Roman"/>
        </w:rPr>
        <w:t xml:space="preserve"> </w:t>
      </w:r>
    </w:p>
    <w:p w:rsidRPr="00817B48" w:rsidR="003168AD" w:rsidP="003168AD" w:rsidRDefault="003168AD" w14:paraId="5CC22020" w14:textId="39A541F3">
      <w:pPr>
        <w:jc w:val="both"/>
        <w:rPr>
          <w:rFonts w:ascii="Times New Roman" w:hAnsi="Times New Roman" w:cs="Times New Roman"/>
          <w:highlight w:val="yellow"/>
        </w:rPr>
      </w:pPr>
      <w:r w:rsidRPr="00817B48">
        <w:rPr>
          <w:rFonts w:ascii="Times New Roman" w:hAnsi="Times New Roman" w:cs="Times New Roman"/>
          <w:highlight w:val="yellow"/>
        </w:rPr>
        <w:t xml:space="preserve">Indirizzo E-Mail: </w:t>
      </w:r>
      <w:r w:rsidRPr="00817B48" w:rsidR="0093437D">
        <w:rPr>
          <w:rFonts w:ascii="Times New Roman" w:hAnsi="Times New Roman" w:cs="Times New Roman"/>
          <w:highlight w:val="yellow"/>
        </w:rPr>
        <w:t>XXXXXX</w:t>
      </w:r>
      <w:r w:rsidRPr="00817B48" w:rsidR="00256CEE">
        <w:rPr>
          <w:rFonts w:ascii="Times New Roman" w:hAnsi="Times New Roman" w:cs="Times New Roman"/>
          <w:highlight w:val="yellow"/>
        </w:rPr>
        <w:t>@</w:t>
      </w:r>
      <w:r w:rsidRPr="00817B48" w:rsidR="0093437D">
        <w:rPr>
          <w:rFonts w:ascii="Times New Roman" w:hAnsi="Times New Roman" w:cs="Times New Roman"/>
          <w:highlight w:val="yellow"/>
        </w:rPr>
        <w:t>XXXX</w:t>
      </w:r>
    </w:p>
    <w:p w:rsidRPr="00AF0F49" w:rsidR="003168AD" w:rsidP="003168AD" w:rsidRDefault="003168AD" w14:paraId="1E5741F2" w14:textId="0B8A7314">
      <w:pPr>
        <w:jc w:val="both"/>
        <w:rPr>
          <w:rFonts w:ascii="Times New Roman" w:hAnsi="Times New Roman" w:cs="Times New Roman"/>
        </w:rPr>
      </w:pPr>
      <w:r w:rsidRPr="00817B48">
        <w:rPr>
          <w:rFonts w:ascii="Times New Roman" w:hAnsi="Times New Roman" w:cs="Times New Roman"/>
          <w:highlight w:val="yellow"/>
        </w:rPr>
        <w:t xml:space="preserve">Indirizzo PEC: </w:t>
      </w:r>
      <w:proofErr w:type="spellStart"/>
      <w:r w:rsidRPr="00817B48" w:rsidR="0093437D">
        <w:rPr>
          <w:rFonts w:ascii="Times New Roman" w:hAnsi="Times New Roman" w:cs="Times New Roman"/>
          <w:highlight w:val="yellow"/>
        </w:rPr>
        <w:t>XXXX</w:t>
      </w:r>
      <w:r w:rsidRPr="00817B48">
        <w:rPr>
          <w:rFonts w:ascii="Times New Roman" w:hAnsi="Times New Roman" w:cs="Times New Roman"/>
          <w:highlight w:val="yellow"/>
        </w:rPr>
        <w:t>@pec.</w:t>
      </w:r>
      <w:r w:rsidRPr="00817B48" w:rsidR="0093437D">
        <w:rPr>
          <w:rFonts w:ascii="Times New Roman" w:hAnsi="Times New Roman" w:cs="Times New Roman"/>
          <w:highlight w:val="yellow"/>
        </w:rPr>
        <w:t>XXXX</w:t>
      </w:r>
      <w:proofErr w:type="spellEnd"/>
    </w:p>
    <w:p w:rsidRPr="00AA62F2" w:rsidR="00E34BCC" w:rsidP="00E34BCC" w:rsidRDefault="00C847C9" w14:paraId="45D50964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 xml:space="preserve">Per </w:t>
      </w:r>
      <w:r>
        <w:rPr>
          <w:rFonts w:ascii="Times New Roman" w:hAnsi="Times New Roman" w:cs="Times New Roman"/>
        </w:rPr>
        <w:t>BI-REX</w:t>
      </w:r>
      <w:r w:rsidRPr="00AA62F2">
        <w:rPr>
          <w:rFonts w:ascii="Times New Roman" w:hAnsi="Times New Roman" w:cs="Times New Roman"/>
        </w:rPr>
        <w:t>:</w:t>
      </w:r>
    </w:p>
    <w:p w:rsidR="007C41D7" w:rsidP="00E34BCC" w:rsidRDefault="007C41D7" w14:paraId="30DCEBD1" w14:textId="4D6E3D43">
      <w:pPr>
        <w:jc w:val="both"/>
        <w:rPr>
          <w:rFonts w:ascii="Times New Roman" w:hAnsi="Times New Roman" w:cs="Times New Roman"/>
        </w:rPr>
      </w:pPr>
      <w:r w:rsidRPr="00A200B3">
        <w:rPr>
          <w:rFonts w:ascii="Times New Roman" w:hAnsi="Times New Roman" w:cs="Times New Roman"/>
        </w:rPr>
        <w:t>Indirizzo E-Mail</w:t>
      </w:r>
      <w:r>
        <w:t xml:space="preserve">: </w:t>
      </w:r>
      <w:hyperlink w:history="1" r:id="rId16">
        <w:r w:rsidRPr="006120DC" w:rsidR="00D00E0B">
          <w:rPr>
            <w:rStyle w:val="Collegamentoipertestuale"/>
            <w:rFonts w:ascii="Times New Roman" w:hAnsi="Times New Roman" w:cs="Times New Roman"/>
          </w:rPr>
          <w:t>info@bi-rex.it</w:t>
        </w:r>
      </w:hyperlink>
      <w:r w:rsidR="00D00E0B">
        <w:rPr>
          <w:rFonts w:ascii="Times New Roman" w:hAnsi="Times New Roman" w:cs="Times New Roman"/>
        </w:rPr>
        <w:t xml:space="preserve">, </w:t>
      </w:r>
    </w:p>
    <w:p w:rsidRPr="001D1851" w:rsidR="00062741" w:rsidP="00E34BCC" w:rsidRDefault="007C41D7" w14:paraId="0A819A1D" w14:textId="500AE7DF">
      <w:pPr>
        <w:jc w:val="both"/>
        <w:rPr>
          <w:rStyle w:val="Collegamentoipertestuale"/>
        </w:rPr>
      </w:pPr>
      <w:r>
        <w:rPr>
          <w:rFonts w:ascii="Times New Roman" w:hAnsi="Times New Roman" w:cs="Times New Roman"/>
        </w:rPr>
        <w:t>Indirizzo PEC:</w:t>
      </w:r>
      <w:r w:rsidR="002C060C">
        <w:rPr>
          <w:rFonts w:ascii="Times New Roman" w:hAnsi="Times New Roman" w:cs="Times New Roman"/>
        </w:rPr>
        <w:t xml:space="preserve"> </w:t>
      </w:r>
      <w:r w:rsidRPr="001D1851" w:rsidR="00B7314B">
        <w:rPr>
          <w:rStyle w:val="Collegamentoipertestuale"/>
          <w:rFonts w:ascii="Times New Roman" w:hAnsi="Times New Roman" w:cs="Times New Roman"/>
        </w:rPr>
        <w:t>amministrazione@pec.bi-rex.it</w:t>
      </w:r>
    </w:p>
    <w:p w:rsidRPr="00AA62F2" w:rsidR="00E34BCC" w:rsidP="00E34BCC" w:rsidRDefault="00C847C9" w14:paraId="2551B3D6" w14:textId="26BA1CBB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2</w:t>
      </w:r>
      <w:r w:rsidRPr="00AA62F2">
        <w:rPr>
          <w:rFonts w:ascii="Times New Roman" w:hAnsi="Times New Roman" w:cs="Times New Roman"/>
          <w:b/>
        </w:rPr>
        <w:t xml:space="preserve">.2 </w:t>
      </w:r>
      <w:r w:rsidRPr="00AA62F2">
        <w:rPr>
          <w:rFonts w:ascii="Times New Roman" w:hAnsi="Times New Roman" w:cs="Times New Roman"/>
        </w:rPr>
        <w:t>La variazione dei recapiti indicati al paragrafo precedente dovrà essere tempestivamente comunicata all’altra Parte. Fino all’avvenuta comunicazione della variazione, le comunicazioni inviate ai recapiti precedentemente indicati si avranno per validamente effettuate.</w:t>
      </w:r>
    </w:p>
    <w:p w:rsidRPr="00AA62F2" w:rsidR="00E34BCC" w:rsidP="00E34BCC" w:rsidRDefault="00C847C9" w14:paraId="4A6CD2E3" w14:textId="380714DC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2</w:t>
      </w:r>
      <w:r w:rsidR="00817B48">
        <w:rPr>
          <w:rFonts w:ascii="Times New Roman" w:hAnsi="Times New Roman" w:cs="Times New Roman"/>
          <w:b/>
        </w:rPr>
        <w:t>3</w:t>
      </w:r>
      <w:r w:rsidRPr="00AA62F2">
        <w:rPr>
          <w:rFonts w:ascii="Times New Roman" w:hAnsi="Times New Roman" w:cs="Times New Roman"/>
          <w:b/>
        </w:rPr>
        <w:t xml:space="preserve"> (Clausola generale)</w:t>
      </w:r>
    </w:p>
    <w:p w:rsidRPr="00AA62F2" w:rsidR="00E34BCC" w:rsidP="00E34BCC" w:rsidRDefault="00C847C9" w14:paraId="4BE32681" w14:textId="6986DE43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3</w:t>
      </w:r>
      <w:r w:rsidRPr="00AA62F2">
        <w:rPr>
          <w:rFonts w:ascii="Times New Roman" w:hAnsi="Times New Roman" w:cs="Times New Roman"/>
          <w:b/>
        </w:rPr>
        <w:t>.1</w:t>
      </w:r>
      <w:r w:rsidRPr="00AA62F2">
        <w:rPr>
          <w:rFonts w:ascii="Times New Roman" w:hAnsi="Times New Roman" w:cs="Times New Roman"/>
        </w:rPr>
        <w:t xml:space="preserve"> Il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sostituisce, ad ogni effetto, ogni precedente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o intesa tra le Parti con riferimento al suo oggetto, intervenuti per iscritto o verbalmente.</w:t>
      </w:r>
    </w:p>
    <w:p w:rsidRPr="00AA62F2" w:rsidR="00E34BCC" w:rsidP="00E34BCC" w:rsidRDefault="00C847C9" w14:paraId="64490D1C" w14:textId="6A45AA02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3</w:t>
      </w:r>
      <w:r w:rsidRPr="00AA62F2">
        <w:rPr>
          <w:rFonts w:ascii="Times New Roman" w:hAnsi="Times New Roman" w:cs="Times New Roman"/>
          <w:b/>
        </w:rPr>
        <w:t xml:space="preserve">.2 </w:t>
      </w:r>
      <w:r w:rsidRPr="00AA62F2">
        <w:rPr>
          <w:rFonts w:ascii="Times New Roman" w:hAnsi="Times New Roman" w:cs="Times New Roman"/>
        </w:rPr>
        <w:t xml:space="preserve">Qualsiasi modifica al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sarà valida ed efficace solo ove stipulata per iscritto e a seguito della sottoscrizione delle Parti.</w:t>
      </w:r>
    </w:p>
    <w:p w:rsidRPr="00AA62F2" w:rsidR="00E34BCC" w:rsidP="00E34BCC" w:rsidRDefault="00C847C9" w14:paraId="6188DABD" w14:textId="1BD8254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3</w:t>
      </w:r>
      <w:r w:rsidRPr="00AA62F2">
        <w:rPr>
          <w:rFonts w:ascii="Times New Roman" w:hAnsi="Times New Roman" w:cs="Times New Roman"/>
          <w:b/>
        </w:rPr>
        <w:t xml:space="preserve">.3 </w:t>
      </w:r>
      <w:r w:rsidRPr="00AA62F2">
        <w:rPr>
          <w:rFonts w:ascii="Times New Roman" w:hAnsi="Times New Roman" w:cs="Times New Roman"/>
        </w:rPr>
        <w:t xml:space="preserve">Per quanto non eventualmente previsto nel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le Parti si impegnano a instaurare delle trattative al fine di definire secondo buona fede gli aspetti che vengano di volta in volta in rilievo.</w:t>
      </w:r>
    </w:p>
    <w:p w:rsidRPr="00AA62F2" w:rsidR="00E34BCC" w:rsidP="00E34BCC" w:rsidRDefault="00C847C9" w14:paraId="5A3C7042" w14:textId="358F6D24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2</w:t>
      </w:r>
      <w:r w:rsidR="00817B48">
        <w:rPr>
          <w:rFonts w:ascii="Times New Roman" w:hAnsi="Times New Roman" w:cs="Times New Roman"/>
          <w:b/>
        </w:rPr>
        <w:t>4</w:t>
      </w:r>
      <w:r w:rsidRPr="00AA62F2">
        <w:rPr>
          <w:rFonts w:ascii="Times New Roman" w:hAnsi="Times New Roman" w:cs="Times New Roman"/>
          <w:b/>
        </w:rPr>
        <w:t xml:space="preserve"> (Invalidità o inefficacia parziale del</w:t>
      </w:r>
      <w:r w:rsidR="00817B48">
        <w:rPr>
          <w:rFonts w:ascii="Times New Roman" w:hAnsi="Times New Roman" w:cs="Times New Roman"/>
          <w:b/>
        </w:rPr>
        <w:t xml:space="preserve"> </w:t>
      </w:r>
      <w:r w:rsidR="005858D8">
        <w:rPr>
          <w:rFonts w:ascii="Times New Roman" w:hAnsi="Times New Roman" w:cs="Times New Roman"/>
          <w:b/>
        </w:rPr>
        <w:t>Patto integrativo</w:t>
      </w:r>
      <w:r w:rsidRPr="00AA62F2">
        <w:rPr>
          <w:rFonts w:ascii="Times New Roman" w:hAnsi="Times New Roman" w:cs="Times New Roman"/>
          <w:b/>
        </w:rPr>
        <w:t>)</w:t>
      </w:r>
    </w:p>
    <w:p w:rsidRPr="00AA62F2" w:rsidR="00E34BCC" w:rsidP="00E34BCC" w:rsidRDefault="00C847C9" w14:paraId="5BAB6785" w14:textId="56BDE143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4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 xml:space="preserve">Qualora una o più clausole del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siano dichiarate nulle, annullabili, invalide o comunque inefficaci, in nessun caso tale nullità, annullabilità, invalidità o inefficacia avrà effetto sulle restanti clausole de</w:t>
      </w:r>
      <w:r w:rsidR="0035167C">
        <w:rPr>
          <w:rFonts w:ascii="Times New Roman" w:hAnsi="Times New Roman" w:cs="Times New Roman"/>
        </w:rPr>
        <w:t>l</w:t>
      </w:r>
      <w:r w:rsidRPr="00AA62F2">
        <w:rPr>
          <w:rFonts w:ascii="Times New Roman" w:hAnsi="Times New Roman" w:cs="Times New Roman"/>
        </w:rPr>
        <w:t>l</w:t>
      </w:r>
      <w:r w:rsidR="0035167C">
        <w:rPr>
          <w:rFonts w:ascii="Times New Roman" w:hAnsi="Times New Roman" w:cs="Times New Roman"/>
        </w:rPr>
        <w:t>’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>, dovendosi intendersi le predette clausole come modificate, in senso conforme alla presunta o presumibile comune intenzione delle Parti, nella misura e nel senso necessari affinché esse possano essere ritenute valide ed efficaci.</w:t>
      </w:r>
    </w:p>
    <w:p w:rsidRPr="00AA62F2" w:rsidR="00E34BCC" w:rsidP="00E34BCC" w:rsidRDefault="00C847C9" w14:paraId="59AF4776" w14:textId="023B4A34">
      <w:pPr>
        <w:jc w:val="both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Art. 2</w:t>
      </w:r>
      <w:r w:rsidR="00817B48">
        <w:rPr>
          <w:rFonts w:ascii="Times New Roman" w:hAnsi="Times New Roman" w:cs="Times New Roman"/>
          <w:b/>
        </w:rPr>
        <w:t>5</w:t>
      </w:r>
      <w:r w:rsidRPr="00AA62F2">
        <w:rPr>
          <w:rFonts w:ascii="Times New Roman" w:hAnsi="Times New Roman" w:cs="Times New Roman"/>
          <w:b/>
        </w:rPr>
        <w:t xml:space="preserve"> (Registrazione e spese)</w:t>
      </w:r>
    </w:p>
    <w:p w:rsidR="00E34BCC" w:rsidP="00E34BCC" w:rsidRDefault="00C847C9" w14:paraId="34555428" w14:textId="3A838FE6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  <w:b/>
        </w:rPr>
        <w:t>2</w:t>
      </w:r>
      <w:r w:rsidR="00817B48">
        <w:rPr>
          <w:rFonts w:ascii="Times New Roman" w:hAnsi="Times New Roman" w:cs="Times New Roman"/>
          <w:b/>
        </w:rPr>
        <w:t>5</w:t>
      </w:r>
      <w:r w:rsidRPr="00AA62F2">
        <w:rPr>
          <w:rFonts w:ascii="Times New Roman" w:hAnsi="Times New Roman" w:cs="Times New Roman"/>
          <w:b/>
        </w:rPr>
        <w:t xml:space="preserve">.1 </w:t>
      </w:r>
      <w:r w:rsidRPr="00AA62F2">
        <w:rPr>
          <w:rFonts w:ascii="Times New Roman" w:hAnsi="Times New Roman" w:cs="Times New Roman"/>
        </w:rPr>
        <w:t xml:space="preserve">Il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sarà registrato in caso d’uso e tassa fissa ai sensi degli artt. 5, 6 e 39 del D.P.R. n.131 del 26.04.1986 a carico della Parte interessata.</w:t>
      </w:r>
    </w:p>
    <w:p w:rsidRPr="00AA62F2" w:rsidR="00E34BCC" w:rsidP="00E34BCC" w:rsidRDefault="00C847C9" w14:paraId="7E516254" w14:textId="77777777">
      <w:pPr>
        <w:jc w:val="center"/>
        <w:rPr>
          <w:rFonts w:ascii="Times New Roman" w:hAnsi="Times New Roman" w:cs="Times New Roman"/>
          <w:b/>
        </w:rPr>
      </w:pPr>
      <w:r w:rsidRPr="00AA62F2">
        <w:rPr>
          <w:rFonts w:ascii="Times New Roman" w:hAnsi="Times New Roman" w:cs="Times New Roman"/>
          <w:b/>
        </w:rPr>
        <w:t>***</w:t>
      </w:r>
    </w:p>
    <w:p w:rsidR="00E34BCC" w:rsidP="00E34BCC" w:rsidRDefault="00C847C9" w14:paraId="1336275B" w14:textId="40CE0416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 xml:space="preserve">Il presente </w:t>
      </w:r>
      <w:r w:rsidR="005858D8">
        <w:rPr>
          <w:rFonts w:ascii="Times New Roman" w:hAnsi="Times New Roman" w:cs="Times New Roman"/>
        </w:rPr>
        <w:t>Patto integrativo</w:t>
      </w:r>
      <w:r w:rsidRPr="00AA62F2">
        <w:rPr>
          <w:rFonts w:ascii="Times New Roman" w:hAnsi="Times New Roman" w:cs="Times New Roman"/>
        </w:rPr>
        <w:t xml:space="preserve"> è il risultato della negoziazione intercorsa tra le Parti ed è stato da queste congiuntamente redatto in n. 1 esemplare digitale che le Parti medesime, sottoscrivendo digitalmente il presente documento, dichiarano di approvare in ogni sua parte e per intero. </w:t>
      </w:r>
    </w:p>
    <w:p w:rsidR="00097AFF" w:rsidP="00E34BCC" w:rsidRDefault="00097AFF" w14:paraId="6ACE33D9" w14:textId="77777777">
      <w:pPr>
        <w:jc w:val="both"/>
        <w:rPr>
          <w:rFonts w:ascii="Times New Roman" w:hAnsi="Times New Roman" w:cs="Times New Roman"/>
        </w:rPr>
      </w:pPr>
    </w:p>
    <w:p w:rsidRPr="002150D0" w:rsidR="004876B0" w:rsidP="004876B0" w:rsidRDefault="004876B0" w14:paraId="25327AEA" w14:textId="430E187E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 xml:space="preserve">Per </w:t>
      </w:r>
      <w:r>
        <w:rPr>
          <w:rFonts w:ascii="Times New Roman" w:hAnsi="Times New Roman" w:cs="Times New Roman"/>
        </w:rPr>
        <w:t>BI-REX</w:t>
      </w:r>
      <w:r w:rsidRPr="00AA62F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808C0">
        <w:rPr>
          <w:rFonts w:ascii="Times New Roman" w:hAnsi="Times New Roman" w:cs="Times New Roman"/>
        </w:rPr>
        <w:tab/>
      </w:r>
      <w:r w:rsidRPr="00870928">
        <w:rPr>
          <w:rFonts w:ascii="Times New Roman" w:hAnsi="Times New Roman" w:cs="Times New Roman"/>
        </w:rPr>
        <w:t xml:space="preserve">Per </w:t>
      </w:r>
      <w:r w:rsidRPr="00817B48" w:rsidR="00FF4123">
        <w:rPr>
          <w:rFonts w:ascii="Times New Roman" w:hAnsi="Times New Roman" w:cs="Times New Roman"/>
          <w:highlight w:val="yellow"/>
        </w:rPr>
        <w:t>XXXXXXXX</w:t>
      </w:r>
      <w:r w:rsidR="00FF4123">
        <w:rPr>
          <w:rFonts w:ascii="Times New Roman" w:hAnsi="Times New Roman" w:cs="Times New Roman"/>
        </w:rPr>
        <w:t xml:space="preserve"> </w:t>
      </w:r>
    </w:p>
    <w:p w:rsidRPr="002150D0" w:rsidR="004876B0" w:rsidP="004876B0" w:rsidRDefault="004876B0" w14:paraId="1CA2380E" w14:textId="32DA5D9A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 w:rsidRPr="002150D0">
        <w:rPr>
          <w:rFonts w:ascii="Times New Roman" w:hAnsi="Times New Roman" w:cs="Times New Roman"/>
        </w:rPr>
        <w:lastRenderedPageBreak/>
        <w:t xml:space="preserve">Il </w:t>
      </w:r>
      <w:r w:rsidRPr="002150D0" w:rsidR="00B808C0">
        <w:rPr>
          <w:rFonts w:ascii="Times New Roman" w:hAnsi="Times New Roman" w:cs="Times New Roman"/>
        </w:rPr>
        <w:t>L</w:t>
      </w:r>
      <w:r w:rsidRPr="002150D0">
        <w:rPr>
          <w:rFonts w:ascii="Times New Roman" w:hAnsi="Times New Roman" w:cs="Times New Roman"/>
        </w:rPr>
        <w:t xml:space="preserve">egale </w:t>
      </w:r>
      <w:r w:rsidRPr="002150D0" w:rsidR="00B808C0">
        <w:rPr>
          <w:rFonts w:ascii="Times New Roman" w:hAnsi="Times New Roman" w:cs="Times New Roman"/>
        </w:rPr>
        <w:t xml:space="preserve">Rappresentante </w:t>
      </w:r>
      <w:r w:rsidR="004C0E70">
        <w:rPr>
          <w:rFonts w:ascii="Times New Roman" w:hAnsi="Times New Roman" w:cs="Times New Roman"/>
        </w:rPr>
        <w:t>Dott.</w:t>
      </w:r>
      <w:r w:rsidRPr="002150D0" w:rsidR="00B808C0">
        <w:rPr>
          <w:rFonts w:ascii="Times New Roman" w:hAnsi="Times New Roman" w:cs="Times New Roman"/>
        </w:rPr>
        <w:t xml:space="preserve"> </w:t>
      </w:r>
      <w:r w:rsidR="004C0E70">
        <w:rPr>
          <w:rFonts w:ascii="Times New Roman" w:hAnsi="Times New Roman" w:cs="Times New Roman"/>
        </w:rPr>
        <w:t>Stefano Cattorini</w:t>
      </w:r>
      <w:r w:rsidRPr="002150D0">
        <w:rPr>
          <w:rFonts w:ascii="Times New Roman" w:hAnsi="Times New Roman" w:cs="Times New Roman"/>
        </w:rPr>
        <w:tab/>
      </w:r>
      <w:r w:rsidR="003168AD">
        <w:rPr>
          <w:rFonts w:ascii="Times New Roman" w:hAnsi="Times New Roman" w:cs="Times New Roman"/>
        </w:rPr>
        <w:t xml:space="preserve">Il Legale Rappresentante </w:t>
      </w:r>
      <w:proofErr w:type="spellStart"/>
      <w:r w:rsidRPr="00817B48" w:rsidR="00016F70">
        <w:rPr>
          <w:rFonts w:ascii="Times New Roman" w:hAnsi="Times New Roman" w:cs="Times New Roman"/>
          <w:highlight w:val="yellow"/>
        </w:rPr>
        <w:t>xxxxx</w:t>
      </w:r>
      <w:proofErr w:type="spellEnd"/>
      <w:r w:rsidRPr="002150D0">
        <w:rPr>
          <w:rFonts w:ascii="Times New Roman" w:hAnsi="Times New Roman" w:cs="Times New Roman"/>
        </w:rPr>
        <w:tab/>
      </w:r>
    </w:p>
    <w:p w:rsidRPr="002150D0" w:rsidR="004876B0" w:rsidP="004876B0" w:rsidRDefault="004876B0" w14:paraId="164D2AC9" w14:textId="1121CB37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 w:rsidRPr="002150D0">
        <w:rPr>
          <w:rFonts w:ascii="Times New Roman" w:hAnsi="Times New Roman" w:cs="Times New Roman"/>
        </w:rPr>
        <w:t>FIRMATO DIGITALMENTE*</w:t>
      </w:r>
      <w:r w:rsidRPr="002150D0">
        <w:rPr>
          <w:rFonts w:ascii="Times New Roman" w:hAnsi="Times New Roman" w:cs="Times New Roman"/>
        </w:rPr>
        <w:tab/>
      </w:r>
      <w:r w:rsidRPr="002150D0">
        <w:rPr>
          <w:rFonts w:ascii="Times New Roman" w:hAnsi="Times New Roman" w:cs="Times New Roman"/>
        </w:rPr>
        <w:tab/>
      </w:r>
      <w:r w:rsidRPr="002150D0" w:rsidR="00B808C0">
        <w:rPr>
          <w:rFonts w:ascii="Times New Roman" w:hAnsi="Times New Roman" w:cs="Times New Roman"/>
        </w:rPr>
        <w:tab/>
      </w:r>
      <w:r w:rsidRPr="002150D0">
        <w:rPr>
          <w:rFonts w:ascii="Times New Roman" w:hAnsi="Times New Roman" w:cs="Times New Roman"/>
        </w:rPr>
        <w:t>FIRMATO DIGITALMENTE*</w:t>
      </w:r>
    </w:p>
    <w:p w:rsidRPr="004876B0" w:rsidR="00097AFF" w:rsidP="004876B0" w:rsidRDefault="00097AFF" w14:paraId="587DBF24" w14:textId="77777777">
      <w:pPr>
        <w:tabs>
          <w:tab w:val="left" w:pos="3969"/>
        </w:tabs>
        <w:jc w:val="both"/>
        <w:rPr>
          <w:rFonts w:ascii="Times New Roman" w:hAnsi="Times New Roman" w:cs="Times New Roman"/>
          <w:highlight w:val="yellow"/>
        </w:rPr>
      </w:pPr>
    </w:p>
    <w:p w:rsidRPr="00AA62F2" w:rsidR="00E34BCC" w:rsidP="00E34BCC" w:rsidRDefault="00C847C9" w14:paraId="3BE01BC9" w14:textId="77777777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>* La data di stipula coincide con la data di apposizione dell’ultima firma digitale.</w:t>
      </w:r>
    </w:p>
    <w:p w:rsidR="00E34BCC" w:rsidP="000867FD" w:rsidRDefault="00C847C9" w14:paraId="75A67E4A" w14:textId="17974144">
      <w:pPr>
        <w:jc w:val="both"/>
        <w:rPr>
          <w:rFonts w:ascii="Times New Roman" w:hAnsi="Times New Roman" w:cs="Times New Roman"/>
        </w:rPr>
      </w:pPr>
      <w:r w:rsidRPr="00AA62F2">
        <w:rPr>
          <w:rFonts w:ascii="Times New Roman" w:hAnsi="Times New Roman" w:cs="Times New Roman"/>
        </w:rPr>
        <w:t xml:space="preserve">* Documento sottoscritto con firma digitale ai sensi del </w:t>
      </w:r>
      <w:proofErr w:type="spellStart"/>
      <w:r w:rsidRPr="00AA62F2">
        <w:rPr>
          <w:rFonts w:ascii="Times New Roman" w:hAnsi="Times New Roman" w:cs="Times New Roman"/>
        </w:rPr>
        <w:t>D.Lgs.</w:t>
      </w:r>
      <w:proofErr w:type="spellEnd"/>
      <w:r w:rsidRPr="00AA62F2">
        <w:rPr>
          <w:rFonts w:ascii="Times New Roman" w:hAnsi="Times New Roman" w:cs="Times New Roman"/>
        </w:rPr>
        <w:t xml:space="preserve"> 7 marzo 2005, n. 82 e del D.P.C.M. 22 febbraio 2013 e </w:t>
      </w:r>
      <w:proofErr w:type="spellStart"/>
      <w:r w:rsidRPr="00AA62F2">
        <w:rPr>
          <w:rFonts w:ascii="Times New Roman" w:hAnsi="Times New Roman" w:cs="Times New Roman"/>
        </w:rPr>
        <w:t>ss.mm.ii</w:t>
      </w:r>
      <w:proofErr w:type="spellEnd"/>
    </w:p>
    <w:p w:rsidR="00241CE5" w:rsidP="00241CE5" w:rsidRDefault="00241CE5" w14:paraId="39F54315" w14:textId="77777777">
      <w:pPr>
        <w:jc w:val="center"/>
        <w:rPr>
          <w:rFonts w:ascii="Times New Roman" w:hAnsi="Times New Roman" w:cs="Times New Roman"/>
        </w:rPr>
      </w:pPr>
    </w:p>
    <w:p w:rsidR="00241CE5" w:rsidP="00241CE5" w:rsidRDefault="00241CE5" w14:paraId="358F1895" w14:textId="18BA30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:rsidR="00241CE5" w:rsidP="00241CE5" w:rsidRDefault="00241CE5" w14:paraId="1C26D4B0" w14:textId="77777777">
      <w:pPr>
        <w:rPr>
          <w:rFonts w:ascii="Times New Roman" w:hAnsi="Times New Roman" w:cs="Times New Roman"/>
          <w:b/>
          <w:bCs/>
        </w:rPr>
      </w:pPr>
    </w:p>
    <w:p w:rsidRPr="00241CE5" w:rsidR="002C060C" w:rsidP="00241CE5" w:rsidRDefault="002C060C" w14:paraId="0B8E1B78" w14:textId="4AFB0CCC">
      <w:pPr>
        <w:rPr>
          <w:rFonts w:ascii="Times New Roman" w:hAnsi="Times New Roman" w:cs="Times New Roman"/>
          <w:b/>
          <w:bCs/>
        </w:rPr>
      </w:pPr>
      <w:r w:rsidRPr="00241CE5">
        <w:rPr>
          <w:rFonts w:ascii="Times New Roman" w:hAnsi="Times New Roman" w:cs="Times New Roman"/>
          <w:b/>
          <w:bCs/>
        </w:rPr>
        <w:t>Elenco Allegati:</w:t>
      </w:r>
    </w:p>
    <w:p w:rsidRPr="002C060C" w:rsidR="002C060C" w:rsidP="727472E2" w:rsidRDefault="002C060C" w14:paraId="22A1C0D2" w14:textId="6678E97E" w14:noSpellErr="1">
      <w:pPr>
        <w:jc w:val="both"/>
        <w:rPr>
          <w:rFonts w:ascii="Times New Roman" w:hAnsi="Times New Roman" w:cs="Times New Roman"/>
        </w:rPr>
      </w:pPr>
      <w:r w:rsidRPr="727472E2" w:rsidR="002C060C">
        <w:rPr>
          <w:rFonts w:ascii="Times New Roman" w:hAnsi="Times New Roman" w:eastAsia="Times New Roman" w:cs="Times New Roman"/>
          <w:sz w:val="24"/>
          <w:szCs w:val="24"/>
          <w:rPrChange w:author="stefania.melandri@warranthub.it" w:date="2024-07-04T13:18:25.527Z" w:id="670034568">
            <w:rPr>
              <w:rFonts w:ascii="Times New Roman" w:hAnsi="Times New Roman" w:eastAsia="Times New Roman" w:cs="Times New Roman"/>
              <w:sz w:val="24"/>
              <w:szCs w:val="24"/>
              <w:highlight w:val="green"/>
            </w:rPr>
          </w:rPrChange>
        </w:rPr>
        <w:t xml:space="preserve">Allegato </w:t>
      </w:r>
      <w:r w:rsidRPr="727472E2" w:rsidR="00241E59">
        <w:rPr>
          <w:rFonts w:ascii="Times New Roman" w:hAnsi="Times New Roman" w:eastAsia="Times New Roman" w:cs="Times New Roman"/>
          <w:sz w:val="24"/>
          <w:szCs w:val="24"/>
          <w:rPrChange w:author="stefania.melandri@warranthub.it" w:date="2024-07-04T13:18:25.528Z" w:id="312698775">
            <w:rPr>
              <w:rFonts w:ascii="Times New Roman" w:hAnsi="Times New Roman" w:eastAsia="Times New Roman" w:cs="Times New Roman"/>
              <w:sz w:val="24"/>
              <w:szCs w:val="24"/>
              <w:highlight w:val="green"/>
            </w:rPr>
          </w:rPrChange>
        </w:rPr>
        <w:t xml:space="preserve">2 – Allegato </w:t>
      </w:r>
      <w:r w:rsidRPr="727472E2" w:rsidR="008008CF">
        <w:rPr>
          <w:rFonts w:ascii="Times New Roman" w:hAnsi="Times New Roman" w:eastAsia="Times New Roman" w:cs="Times New Roman"/>
          <w:sz w:val="24"/>
          <w:szCs w:val="24"/>
          <w:rPrChange w:author="stefania.melandri@warranthub.it" w:date="2024-07-04T13:18:25.528Z" w:id="1218233009">
            <w:rPr>
              <w:rFonts w:ascii="Times New Roman" w:hAnsi="Times New Roman" w:eastAsia="Times New Roman" w:cs="Times New Roman"/>
              <w:sz w:val="24"/>
              <w:szCs w:val="24"/>
              <w:highlight w:val="green"/>
            </w:rPr>
          </w:rPrChange>
        </w:rPr>
        <w:t>Tecnico</w:t>
      </w:r>
    </w:p>
    <w:p w:rsidR="001B472A" w:rsidP="008008CF" w:rsidRDefault="008008CF" w14:paraId="327CC916" w14:textId="0E69788C" w14:noSpellErr="1">
      <w:pPr>
        <w:jc w:val="both"/>
        <w:rPr>
          <w:rFonts w:ascii="Times New Roman" w:hAnsi="Times New Roman" w:cs="Times New Roman"/>
        </w:rPr>
      </w:pPr>
      <w:r w:rsidRPr="727472E2" w:rsidR="008008CF">
        <w:rPr>
          <w:rFonts w:ascii="Times New Roman" w:hAnsi="Times New Roman" w:cs="Times New Roman"/>
          <w:rPrChange w:author="stefania.melandri@warranthub.it" w:date="2024-07-04T13:18:25.529Z" w:id="1401070398">
            <w:rPr>
              <w:rFonts w:ascii="Times New Roman" w:hAnsi="Times New Roman" w:cs="Times New Roman"/>
              <w:highlight w:val="green"/>
            </w:rPr>
          </w:rPrChange>
        </w:rPr>
        <w:t xml:space="preserve">Allegato </w:t>
      </w:r>
      <w:r w:rsidRPr="727472E2" w:rsidR="0019418B">
        <w:rPr>
          <w:rFonts w:ascii="Times New Roman" w:hAnsi="Times New Roman" w:cs="Times New Roman"/>
          <w:rPrChange w:author="stefania.melandri@warranthub.it" w:date="2024-07-04T13:18:25.529Z" w:id="2048075431">
            <w:rPr>
              <w:rFonts w:ascii="Times New Roman" w:hAnsi="Times New Roman" w:cs="Times New Roman"/>
              <w:highlight w:val="green"/>
            </w:rPr>
          </w:rPrChange>
        </w:rPr>
        <w:t>A</w:t>
      </w:r>
      <w:r w:rsidRPr="727472E2" w:rsidR="008008CF">
        <w:rPr>
          <w:rFonts w:ascii="Times New Roman" w:hAnsi="Times New Roman" w:cs="Times New Roman"/>
          <w:rPrChange w:author="stefania.melandri@warranthub.it" w:date="2024-07-04T13:18:25.529Z" w:id="1586082393">
            <w:rPr>
              <w:rFonts w:ascii="Times New Roman" w:hAnsi="Times New Roman" w:cs="Times New Roman"/>
              <w:highlight w:val="green"/>
            </w:rPr>
          </w:rPrChange>
        </w:rPr>
        <w:t>)</w:t>
      </w:r>
      <w:r w:rsidRPr="727472E2" w:rsidR="008008CF">
        <w:rPr>
          <w:rFonts w:ascii="Times New Roman" w:hAnsi="Times New Roman" w:cs="Times New Roman"/>
        </w:rPr>
        <w:t xml:space="preserve"> </w:t>
      </w:r>
      <w:r w:rsidRPr="727472E2" w:rsidR="001B472A">
        <w:rPr>
          <w:rFonts w:ascii="Times New Roman" w:hAnsi="Times New Roman" w:cs="Times New Roman"/>
        </w:rPr>
        <w:t>n. 09a_DSAN Impresa-PA_LR</w:t>
      </w:r>
      <w:r w:rsidRPr="727472E2" w:rsidR="001B472A">
        <w:rPr>
          <w:rFonts w:ascii="Times New Roman" w:hAnsi="Times New Roman" w:cs="Times New Roman"/>
        </w:rPr>
        <w:t xml:space="preserve"> </w:t>
      </w:r>
    </w:p>
    <w:p w:rsidR="00F0298A" w:rsidP="008008CF" w:rsidRDefault="00AA70EA" w14:paraId="5104EE2E" w14:textId="5FF20F5B">
      <w:pPr>
        <w:jc w:val="both"/>
        <w:rPr>
          <w:rFonts w:ascii="Times New Roman" w:hAnsi="Times New Roman" w:cs="Times New Roman"/>
        </w:rPr>
      </w:pPr>
      <w:r w:rsidRPr="727472E2" w:rsidR="00AA70EA">
        <w:rPr>
          <w:rFonts w:ascii="Times New Roman" w:hAnsi="Times New Roman" w:cs="Times New Roman"/>
          <w:rPrChange w:author="stefania.melandri@warranthub.it" w:date="2024-07-04T13:18:25.53Z" w:id="630758877">
            <w:rPr>
              <w:rFonts w:ascii="Times New Roman" w:hAnsi="Times New Roman" w:cs="Times New Roman"/>
              <w:highlight w:val="green"/>
            </w:rPr>
          </w:rPrChange>
        </w:rPr>
        <w:t xml:space="preserve">Allegato </w:t>
      </w:r>
      <w:r w:rsidRPr="727472E2" w:rsidR="00AA70EA">
        <w:rPr>
          <w:rFonts w:ascii="Times New Roman" w:hAnsi="Times New Roman" w:cs="Times New Roman"/>
          <w:rPrChange w:author="stefania.melandri@warranthub.it" w:date="2024-07-04T13:18:25.53Z" w:id="754149889">
            <w:rPr>
              <w:rFonts w:ascii="Times New Roman" w:hAnsi="Times New Roman" w:cs="Times New Roman"/>
              <w:highlight w:val="green"/>
            </w:rPr>
          </w:rPrChange>
        </w:rPr>
        <w:t>B</w:t>
      </w:r>
      <w:r w:rsidRPr="727472E2" w:rsidR="00AA70EA">
        <w:rPr>
          <w:rFonts w:ascii="Times New Roman" w:hAnsi="Times New Roman" w:cs="Times New Roman"/>
          <w:rPrChange w:author="stefania.melandri@warranthub.it" w:date="2024-07-04T13:18:25.531Z" w:id="1303479263">
            <w:rPr>
              <w:rFonts w:ascii="Times New Roman" w:hAnsi="Times New Roman" w:cs="Times New Roman"/>
              <w:highlight w:val="green"/>
            </w:rPr>
          </w:rPrChange>
        </w:rPr>
        <w:t>)</w:t>
      </w:r>
      <w:r w:rsidRPr="727472E2" w:rsidR="00AA70EA">
        <w:rPr>
          <w:rFonts w:ascii="Times New Roman" w:hAnsi="Times New Roman" w:cs="Times New Roman"/>
        </w:rPr>
        <w:t xml:space="preserve"> </w:t>
      </w:r>
      <w:r w:rsidRPr="727472E2" w:rsidR="00F0298A">
        <w:rPr>
          <w:rFonts w:ascii="Times New Roman" w:hAnsi="Times New Roman" w:cs="Times New Roman"/>
        </w:rPr>
        <w:t xml:space="preserve">n. 09b_DSAN Assenza di conflitto </w:t>
      </w:r>
      <w:r w:rsidRPr="727472E2" w:rsidR="00F0298A">
        <w:rPr>
          <w:rFonts w:ascii="Times New Roman" w:hAnsi="Times New Roman" w:cs="Times New Roman"/>
        </w:rPr>
        <w:t>interesse_Titolare</w:t>
      </w:r>
      <w:r w:rsidRPr="727472E2" w:rsidR="00F0298A">
        <w:rPr>
          <w:rFonts w:ascii="Times New Roman" w:hAnsi="Times New Roman" w:cs="Times New Roman"/>
        </w:rPr>
        <w:t xml:space="preserve"> </w:t>
      </w:r>
      <w:r w:rsidRPr="727472E2" w:rsidR="00F0298A">
        <w:rPr>
          <w:rFonts w:ascii="Times New Roman" w:hAnsi="Times New Roman" w:cs="Times New Roman"/>
        </w:rPr>
        <w:t>effettivo_IMPRESA</w:t>
      </w:r>
      <w:r w:rsidRPr="727472E2" w:rsidR="00F0298A">
        <w:rPr>
          <w:rFonts w:ascii="Times New Roman" w:hAnsi="Times New Roman" w:cs="Times New Roman"/>
        </w:rPr>
        <w:t>-PA (se diverso da LR)</w:t>
      </w:r>
    </w:p>
    <w:p w:rsidR="008008CF" w:rsidP="727472E2" w:rsidRDefault="008008CF" w14:paraId="0DA61241" w14:textId="6C256A3B">
      <w:pPr>
        <w:pStyle w:val="Normale"/>
        <w:jc w:val="both"/>
        <w:rPr>
          <w:rFonts w:ascii="Times New Roman" w:hAnsi="Times New Roman" w:cs="Times New Roman"/>
        </w:rPr>
      </w:pPr>
      <w:r w:rsidRPr="727472E2" w:rsidR="008008CF">
        <w:rPr>
          <w:rFonts w:ascii="Times New Roman" w:hAnsi="Times New Roman" w:cs="Times New Roman"/>
          <w:rPrChange w:author="stefania.melandri@warranthub.it" w:date="2024-07-04T13:18:25.532Z" w:id="812353152">
            <w:rPr>
              <w:rFonts w:ascii="Times New Roman" w:hAnsi="Times New Roman" w:cs="Times New Roman"/>
              <w:highlight w:val="green"/>
            </w:rPr>
          </w:rPrChange>
        </w:rPr>
        <w:t xml:space="preserve">Allegato </w:t>
      </w:r>
      <w:r w:rsidRPr="727472E2" w:rsidR="00AA70EA">
        <w:rPr>
          <w:rFonts w:ascii="Times New Roman" w:hAnsi="Times New Roman" w:cs="Times New Roman"/>
          <w:rPrChange w:author="stefania.melandri@warranthub.it" w:date="2024-07-04T13:18:25.533Z" w:id="1350419038">
            <w:rPr>
              <w:rFonts w:ascii="Times New Roman" w:hAnsi="Times New Roman" w:cs="Times New Roman"/>
              <w:highlight w:val="green"/>
            </w:rPr>
          </w:rPrChange>
        </w:rPr>
        <w:t>C</w:t>
      </w:r>
      <w:r w:rsidRPr="727472E2" w:rsidR="008008CF">
        <w:rPr>
          <w:rFonts w:ascii="Times New Roman" w:hAnsi="Times New Roman" w:cs="Times New Roman"/>
          <w:rPrChange w:author="stefania.melandri@warranthub.it" w:date="2024-07-04T13:18:25.534Z" w:id="570512004">
            <w:rPr>
              <w:rFonts w:ascii="Times New Roman" w:hAnsi="Times New Roman" w:cs="Times New Roman"/>
              <w:highlight w:val="green"/>
            </w:rPr>
          </w:rPrChange>
        </w:rPr>
        <w:t>)</w:t>
      </w:r>
      <w:r w:rsidRPr="727472E2" w:rsidR="00F03AFB">
        <w:rPr>
          <w:rFonts w:ascii="Times New Roman" w:hAnsi="Times New Roman" w:cs="Times New Roman"/>
        </w:rPr>
        <w:t xml:space="preserve"> </w:t>
      </w:r>
      <w:r w:rsidRPr="727472E2" w:rsidR="00F03AFB">
        <w:rPr>
          <w:rFonts w:ascii="Times New Roman" w:hAnsi="Times New Roman" w:cs="Times New Roman"/>
        </w:rPr>
        <w:t xml:space="preserve">n. </w:t>
      </w:r>
      <w:r w:rsidRPr="727472E2" w:rsidR="00F03AFB">
        <w:rPr>
          <w:rFonts w:ascii="Times New Roman" w:hAnsi="Times New Roman" w:cs="Times New Roman"/>
        </w:rPr>
        <w:t>10a</w:t>
      </w:r>
      <w:r w:rsidRPr="727472E2" w:rsidR="00F03AFB">
        <w:rPr>
          <w:rFonts w:ascii="Times New Roman" w:hAnsi="Times New Roman" w:cs="Times New Roman"/>
        </w:rPr>
        <w:t>_Comunicazione dei dati sulla Titolarità effettiva per Enti privati</w:t>
      </w:r>
      <w:r w:rsidRPr="727472E2" w:rsidR="008008CF">
        <w:rPr>
          <w:rFonts w:ascii="Times New Roman" w:hAnsi="Times New Roman" w:cs="Times New Roman"/>
        </w:rPr>
        <w:t xml:space="preserve"> </w:t>
      </w:r>
    </w:p>
    <w:p w:rsidR="007B44C0" w:rsidP="727472E2" w:rsidRDefault="007B44C0" w14:paraId="4E3F1FBA" w14:textId="4531C75F">
      <w:pPr>
        <w:jc w:val="both"/>
        <w:rPr>
          <w:rFonts w:ascii="Times New Roman" w:hAnsi="Times New Roman" w:cs="Times New Roman"/>
          <w:color w:val="auto"/>
          <w:rPrChange w:author="stefania.melandri@warranthub.it" w:date="2024-07-04T13:18:32.59Z" w:id="1068609593">
            <w:rPr>
              <w:rFonts w:ascii="Times New Roman" w:hAnsi="Times New Roman" w:cs="Times New Roman"/>
              <w:color w:val="FF0000"/>
            </w:rPr>
          </w:rPrChange>
        </w:rPr>
      </w:pPr>
      <w:r w:rsidRPr="727472E2" w:rsidR="008008CF">
        <w:rPr>
          <w:rFonts w:ascii="Times New Roman" w:hAnsi="Times New Roman" w:cs="Times New Roman"/>
          <w:color w:val="auto"/>
          <w:rPrChange w:author="stefania.melandri@warranthub.it" w:date="2024-07-04T13:18:32.588Z" w:id="709948463">
            <w:rPr>
              <w:rFonts w:ascii="Times New Roman" w:hAnsi="Times New Roman" w:cs="Times New Roman"/>
              <w:color w:val="FF0000"/>
            </w:rPr>
          </w:rPrChange>
        </w:rPr>
        <w:t xml:space="preserve">Allegato </w:t>
      </w:r>
      <w:r w:rsidRPr="727472E2" w:rsidR="00A93ADB">
        <w:rPr>
          <w:rFonts w:ascii="Times New Roman" w:hAnsi="Times New Roman" w:cs="Times New Roman"/>
          <w:color w:val="auto"/>
          <w:rPrChange w:author="stefania.melandri@warranthub.it" w:date="2024-07-04T13:18:32.589Z" w:id="1043216714">
            <w:rPr>
              <w:rFonts w:ascii="Times New Roman" w:hAnsi="Times New Roman" w:cs="Times New Roman"/>
              <w:color w:val="FF0000"/>
            </w:rPr>
          </w:rPrChange>
        </w:rPr>
        <w:t>D</w:t>
      </w:r>
      <w:r w:rsidRPr="727472E2" w:rsidR="008008CF">
        <w:rPr>
          <w:rFonts w:ascii="Times New Roman" w:hAnsi="Times New Roman" w:cs="Times New Roman"/>
          <w:color w:val="auto"/>
          <w:rPrChange w:author="stefania.melandri@warranthub.it" w:date="2024-07-04T13:18:32.589Z" w:id="723138931">
            <w:rPr>
              <w:rFonts w:ascii="Times New Roman" w:hAnsi="Times New Roman" w:cs="Times New Roman"/>
              <w:color w:val="FF0000"/>
            </w:rPr>
          </w:rPrChange>
        </w:rPr>
        <w:t xml:space="preserve">) </w:t>
      </w:r>
      <w:r w:rsidRPr="727472E2" w:rsidR="00A93ADB">
        <w:rPr>
          <w:rFonts w:ascii="Times New Roman" w:hAnsi="Times New Roman" w:cs="Times New Roman"/>
          <w:color w:val="auto"/>
          <w:rPrChange w:author="stefania.melandri@warranthub.it" w:date="2024-07-04T13:18:32.589Z" w:id="423970642">
            <w:rPr>
              <w:rFonts w:ascii="Times New Roman" w:hAnsi="Times New Roman" w:cs="Times New Roman"/>
              <w:color w:val="FF0000"/>
            </w:rPr>
          </w:rPrChange>
        </w:rPr>
        <w:t>n. 16b_Appendice-tematica-TITOLARITA-EFFETTIVE</w:t>
      </w:r>
      <w:r w:rsidRPr="727472E2" w:rsidR="00A93ADB">
        <w:rPr>
          <w:rFonts w:ascii="Times New Roman" w:hAnsi="Times New Roman" w:cs="Times New Roman"/>
          <w:color w:val="auto"/>
          <w:rPrChange w:author="stefania.melandri@warranthub.it" w:date="2024-07-04T13:18:32.59Z" w:id="1074856598">
            <w:rPr>
              <w:rFonts w:ascii="Times New Roman" w:hAnsi="Times New Roman" w:cs="Times New Roman"/>
              <w:color w:val="FF0000"/>
            </w:rPr>
          </w:rPrChange>
        </w:rPr>
        <w:t xml:space="preserve"> </w:t>
      </w:r>
    </w:p>
    <w:sectPr w:rsidR="007B44C0">
      <w:headerReference w:type="default" r:id="rId17"/>
      <w:footerReference w:type="default" r:id="rId18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58D7" w:rsidRDefault="00A258D7" w14:paraId="234D9912" w14:textId="77777777">
      <w:pPr>
        <w:spacing w:after="0" w:line="240" w:lineRule="auto"/>
      </w:pPr>
      <w:r>
        <w:separator/>
      </w:r>
    </w:p>
  </w:endnote>
  <w:endnote w:type="continuationSeparator" w:id="0">
    <w:p w:rsidR="00A258D7" w:rsidRDefault="00A258D7" w14:paraId="656E8ECD" w14:textId="77777777">
      <w:pPr>
        <w:spacing w:after="0" w:line="240" w:lineRule="auto"/>
      </w:pPr>
      <w:r>
        <w:continuationSeparator/>
      </w:r>
    </w:p>
  </w:endnote>
  <w:endnote w:type="continuationNotice" w:id="1">
    <w:p w:rsidR="00A258D7" w:rsidRDefault="00A258D7" w14:paraId="2642167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??">
    <w:altName w:val="Times New Roman"/>
    <w:panose1 w:val="00000000000000000000"/>
    <w:charset w:val="50"/>
    <w:family w:val="auto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B7466C" w:rsidR="00027D9F" w:rsidP="006B7CA1" w:rsidRDefault="002C2390" w14:paraId="3F7624C8" w14:textId="0FB19B10">
    <w:pPr>
      <w:pStyle w:val="Pidipagina"/>
      <w:rPr>
        <w:color w:val="595959" w:themeColor="text1" w:themeTint="A6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639757" wp14:editId="1A7A3DD9">
          <wp:simplePos x="0" y="0"/>
          <wp:positionH relativeFrom="margin">
            <wp:align>left</wp:align>
          </wp:positionH>
          <wp:positionV relativeFrom="paragraph">
            <wp:posOffset>3175</wp:posOffset>
          </wp:positionV>
          <wp:extent cx="1194435" cy="266065"/>
          <wp:effectExtent l="0" t="0" r="0" b="635"/>
          <wp:wrapSquare wrapText="bothSides"/>
          <wp:docPr id="1170655278" name="Immagine 1" descr="Immagine che contiene schermata, Carattere, Blu elettrico, Blu intens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655278" name="Immagine 1" descr="Immagine che contiene schermata, Carattere, Blu elettrico, Blu intens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266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466C" w:rsidR="006B7CA1">
      <w:rPr>
        <w:b/>
        <w:color w:val="595959" w:themeColor="text1" w:themeTint="A6"/>
        <w:sz w:val="16"/>
        <w:szCs w:val="16"/>
      </w:rPr>
      <w:t>Sede Legale:</w:t>
    </w:r>
    <w:r w:rsidRPr="00B7466C" w:rsidR="006B7CA1">
      <w:rPr>
        <w:color w:val="595959" w:themeColor="text1" w:themeTint="A6"/>
        <w:sz w:val="16"/>
        <w:szCs w:val="16"/>
      </w:rPr>
      <w:t xml:space="preserve"> Via Paolo Nanni Costa 14 | Reg. Imprese BO e C.F. P.IVA: 03747661209 | email: </w:t>
    </w:r>
    <w:hyperlink w:history="1" r:id="rId2">
      <w:r w:rsidRPr="00B7466C" w:rsidR="006B7CA1">
        <w:rPr>
          <w:rStyle w:val="Collegamentoipertestuale"/>
          <w:color w:val="3898F9" w:themeColor="hyperlink" w:themeTint="A6"/>
          <w:sz w:val="16"/>
          <w:szCs w:val="16"/>
        </w:rPr>
        <w:t>info@bi-rex.it</w:t>
      </w:r>
    </w:hyperlink>
    <w:r w:rsidRPr="00B7466C" w:rsidR="006B7CA1">
      <w:rPr>
        <w:color w:val="595959" w:themeColor="text1" w:themeTint="A6"/>
        <w:sz w:val="16"/>
        <w:szCs w:val="16"/>
      </w:rPr>
      <w:t xml:space="preserve"> | </w:t>
    </w:r>
    <w:r w:rsidR="006B7CA1">
      <w:rPr>
        <w:color w:val="595959" w:themeColor="text1" w:themeTint="A6"/>
        <w:sz w:val="16"/>
        <w:szCs w:val="16"/>
      </w:rPr>
      <w:t>sito web:</w:t>
    </w:r>
    <w:r w:rsidRPr="00B7466C" w:rsidR="006B7CA1">
      <w:rPr>
        <w:color w:val="595959" w:themeColor="text1" w:themeTint="A6"/>
        <w:sz w:val="16"/>
        <w:szCs w:val="16"/>
      </w:rPr>
      <w:t xml:space="preserve"> </w:t>
    </w:r>
    <w:hyperlink w:history="1" r:id="rId3">
      <w:r w:rsidRPr="005A4CCA" w:rsidR="006B7CA1">
        <w:rPr>
          <w:rStyle w:val="Collegamentoipertestuale"/>
          <w:sz w:val="16"/>
          <w:szCs w:val="16"/>
        </w:rPr>
        <w:t>www.bi-rex.it</w:t>
      </w:r>
    </w:hyperlink>
    <w:r w:rsidR="006B7CA1">
      <w:rPr>
        <w:color w:val="FF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58D7" w:rsidRDefault="00A258D7" w14:paraId="78D6D3D7" w14:textId="77777777">
      <w:pPr>
        <w:spacing w:after="0" w:line="240" w:lineRule="auto"/>
      </w:pPr>
      <w:r>
        <w:separator/>
      </w:r>
    </w:p>
  </w:footnote>
  <w:footnote w:type="continuationSeparator" w:id="0">
    <w:p w:rsidR="00A258D7" w:rsidRDefault="00A258D7" w14:paraId="14605874" w14:textId="77777777">
      <w:pPr>
        <w:spacing w:after="0" w:line="240" w:lineRule="auto"/>
      </w:pPr>
      <w:r>
        <w:continuationSeparator/>
      </w:r>
    </w:p>
  </w:footnote>
  <w:footnote w:type="continuationNotice" w:id="1">
    <w:p w:rsidR="00A258D7" w:rsidRDefault="00A258D7" w14:paraId="37FAB37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p w:rsidR="00027D9F" w:rsidRDefault="00027D9F" w14:paraId="79E55E74" w14:textId="77777777"/>
  <w:p w:rsidR="00027D9F" w:rsidRDefault="00027D9F" w14:paraId="6F6582F2" w14:textId="55FC9714">
    <w:r>
      <w:rPr>
        <w:noProof/>
      </w:rPr>
      <w:drawing>
        <wp:inline distT="0" distB="0" distL="0" distR="0" wp14:anchorId="563CB23B" wp14:editId="1D7FF735">
          <wp:extent cx="1631315" cy="514350"/>
          <wp:effectExtent l="0" t="0" r="6985" b="0"/>
          <wp:docPr id="1555087934" name="Picture 1555087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emento grafico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31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D9F" w:rsidRDefault="00027D9F" w14:paraId="245D7307" w14:textId="77777777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BB68C2" wp14:editId="53AED6B5">
              <wp:simplePos x="0" y="0"/>
              <wp:positionH relativeFrom="page">
                <wp:align>left</wp:align>
              </wp:positionH>
              <wp:positionV relativeFrom="paragraph">
                <wp:posOffset>167640</wp:posOffset>
              </wp:positionV>
              <wp:extent cx="7619179" cy="0"/>
              <wp:effectExtent l="0" t="0" r="2032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19179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 w14:anchorId="20A327D5">
            <v:line id="Connettore 1 4" style="position:absolute;z-index:251658240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" o:spid="_x0000_s1026" strokecolor="red" strokeweight=".5pt" from="0,13.2pt" to="599.95pt,13.2pt" w14:anchorId="5114B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">
              <v:stroke joinstyle="miter"/>
              <w10:wrap anchorx="page"/>
            </v:line>
          </w:pict>
        </mc:Fallback>
      </mc:AlternateContent>
    </w:r>
  </w:p>
  <w:p w:rsidR="00027D9F" w:rsidRDefault="00027D9F" w14:paraId="3012A9C9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2930"/>
    <w:multiLevelType w:val="hybridMultilevel"/>
    <w:tmpl w:val="ABCE7086"/>
    <w:lvl w:ilvl="0" w:tplc="59E059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A2C04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01AD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91B0B4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7C86D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0A84B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DC0D2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B4EF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2043BA"/>
    <w:multiLevelType w:val="hybridMultilevel"/>
    <w:tmpl w:val="DEDE900E"/>
    <w:lvl w:ilvl="0" w:tplc="EF3EA386">
      <w:start w:val="1"/>
      <w:numFmt w:val="bullet"/>
      <w:lvlText w:val=""/>
      <w:lvlJc w:val="left"/>
      <w:pPr>
        <w:ind w:left="1428" w:hanging="360"/>
      </w:pPr>
      <w:rPr>
        <w:rFonts w:hint="default" w:ascii="Wingdings" w:hAnsi="Wingdings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07062DF4"/>
    <w:multiLevelType w:val="hybridMultilevel"/>
    <w:tmpl w:val="19BC9D54"/>
    <w:lvl w:ilvl="0" w:tplc="382C77AC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hint="default" w:ascii="Wingdings" w:hAnsi="Wingdings"/>
      </w:rPr>
    </w:lvl>
  </w:abstractNum>
  <w:abstractNum w:abstractNumId="3" w15:restartNumberingAfterBreak="0">
    <w:nsid w:val="08607385"/>
    <w:multiLevelType w:val="hybridMultilevel"/>
    <w:tmpl w:val="1408F462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0A5498"/>
    <w:multiLevelType w:val="hybridMultilevel"/>
    <w:tmpl w:val="020616E6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B5D1227"/>
    <w:multiLevelType w:val="hybridMultilevel"/>
    <w:tmpl w:val="5046FC96"/>
    <w:lvl w:ilvl="0" w:tplc="79009A9E">
      <w:numFmt w:val="bullet"/>
      <w:lvlText w:val="•"/>
      <w:lvlJc w:val="left"/>
      <w:pPr>
        <w:ind w:left="1068" w:hanging="708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BB25C3E"/>
    <w:multiLevelType w:val="hybridMultilevel"/>
    <w:tmpl w:val="DAE28B28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0A128DE"/>
    <w:multiLevelType w:val="hybridMultilevel"/>
    <w:tmpl w:val="0D408BFE"/>
    <w:lvl w:ilvl="0" w:tplc="FFFFFFFF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A41A0146">
      <w:start w:val="1"/>
      <w:numFmt w:val="bullet"/>
      <w:lvlText w:val="­"/>
      <w:lvlJc w:val="left"/>
      <w:pPr>
        <w:ind w:left="1776" w:hanging="360"/>
      </w:pPr>
      <w:rPr>
        <w:rFonts w:hint="default" w:ascii="Century Gothic" w:hAnsi="Century Gothic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0F23F73"/>
    <w:multiLevelType w:val="hybridMultilevel"/>
    <w:tmpl w:val="D6DE89BE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0FF46F6"/>
    <w:multiLevelType w:val="hybridMultilevel"/>
    <w:tmpl w:val="3B4C59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C440E"/>
    <w:multiLevelType w:val="hybridMultilevel"/>
    <w:tmpl w:val="34CCFF50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74156FC"/>
    <w:multiLevelType w:val="multilevel"/>
    <w:tmpl w:val="ED545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2231EC"/>
    <w:multiLevelType w:val="hybridMultilevel"/>
    <w:tmpl w:val="ABFA4BF2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784920">
      <w:start w:val="2"/>
      <w:numFmt w:val="bullet"/>
      <w:lvlText w:val="•"/>
      <w:lvlJc w:val="left"/>
      <w:pPr>
        <w:ind w:left="2508" w:hanging="708"/>
      </w:pPr>
      <w:rPr>
        <w:rFonts w:hint="default" w:ascii="Times New Roman" w:hAnsi="Times New Roman" w:eastAsia="Calibri" w:cs="Times New Roman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DD35DBE"/>
    <w:multiLevelType w:val="hybridMultilevel"/>
    <w:tmpl w:val="26CA92B0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EF56031"/>
    <w:multiLevelType w:val="hybridMultilevel"/>
    <w:tmpl w:val="FD08ABDE"/>
    <w:lvl w:ilvl="0" w:tplc="2AECE5E0">
      <w:numFmt w:val="bullet"/>
      <w:lvlText w:val="-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1FA9507B"/>
    <w:multiLevelType w:val="hybridMultilevel"/>
    <w:tmpl w:val="2B3CE110"/>
    <w:lvl w:ilvl="0" w:tplc="BF44431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5616AB"/>
    <w:multiLevelType w:val="hybridMultilevel"/>
    <w:tmpl w:val="831E9D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D211F"/>
    <w:multiLevelType w:val="hybridMultilevel"/>
    <w:tmpl w:val="BC349B98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73970F4"/>
    <w:multiLevelType w:val="hybridMultilevel"/>
    <w:tmpl w:val="0BDA14CA"/>
    <w:lvl w:ilvl="0" w:tplc="F6C80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233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C698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66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D046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DE98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4C4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A2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C0D6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EA4C87"/>
    <w:multiLevelType w:val="hybridMultilevel"/>
    <w:tmpl w:val="1784847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E0003F4"/>
    <w:multiLevelType w:val="hybridMultilevel"/>
    <w:tmpl w:val="BCB8788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2327497"/>
    <w:multiLevelType w:val="hybridMultilevel"/>
    <w:tmpl w:val="0CC671DE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600565D"/>
    <w:multiLevelType w:val="hybridMultilevel"/>
    <w:tmpl w:val="F6662830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6D53A39"/>
    <w:multiLevelType w:val="hybridMultilevel"/>
    <w:tmpl w:val="C7E2AF8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A5B6493"/>
    <w:multiLevelType w:val="hybridMultilevel"/>
    <w:tmpl w:val="3F945B1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A67442A"/>
    <w:multiLevelType w:val="multilevel"/>
    <w:tmpl w:val="0B204D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8A44D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24541B"/>
    <w:multiLevelType w:val="hybridMultilevel"/>
    <w:tmpl w:val="2B3CE110"/>
    <w:lvl w:ilvl="0" w:tplc="FFFFFFFF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C134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09E25AC"/>
    <w:multiLevelType w:val="hybridMultilevel"/>
    <w:tmpl w:val="7328527C"/>
    <w:lvl w:ilvl="0" w:tplc="917CC8AE">
      <w:start w:val="2"/>
      <w:numFmt w:val="bullet"/>
      <w:lvlText w:val="•"/>
      <w:lvlJc w:val="left"/>
      <w:pPr>
        <w:ind w:left="1068" w:hanging="708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1715D08"/>
    <w:multiLevelType w:val="hybridMultilevel"/>
    <w:tmpl w:val="79E840DA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3927FF3"/>
    <w:multiLevelType w:val="hybridMultilevel"/>
    <w:tmpl w:val="A21800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32" w15:restartNumberingAfterBreak="0">
    <w:nsid w:val="45E642B9"/>
    <w:multiLevelType w:val="multilevel"/>
    <w:tmpl w:val="1814F7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603146A"/>
    <w:multiLevelType w:val="hybridMultilevel"/>
    <w:tmpl w:val="AF943288"/>
    <w:lvl w:ilvl="0" w:tplc="A41A0146">
      <w:start w:val="1"/>
      <w:numFmt w:val="bullet"/>
      <w:lvlText w:val="­"/>
      <w:lvlJc w:val="left"/>
      <w:pPr>
        <w:ind w:left="1776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34" w15:restartNumberingAfterBreak="0">
    <w:nsid w:val="46446CE5"/>
    <w:multiLevelType w:val="hybridMultilevel"/>
    <w:tmpl w:val="99586D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206B40"/>
    <w:multiLevelType w:val="hybridMultilevel"/>
    <w:tmpl w:val="A80ECD62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9743DB1"/>
    <w:multiLevelType w:val="hybridMultilevel"/>
    <w:tmpl w:val="5148B8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45089D"/>
    <w:multiLevelType w:val="hybridMultilevel"/>
    <w:tmpl w:val="331AE6E4"/>
    <w:lvl w:ilvl="0" w:tplc="B09E0EF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EA0EDF80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FE4FF1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783F72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D469D0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FCA8CF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A899E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E24874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702ED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CDA0AE2"/>
    <w:multiLevelType w:val="hybridMultilevel"/>
    <w:tmpl w:val="603C31D8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D9A64B8"/>
    <w:multiLevelType w:val="hybridMultilevel"/>
    <w:tmpl w:val="5024FB94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B4BAC328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CE628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76ADE10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E682C0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ECF44C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2450E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B6152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7E6CE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DFF0019"/>
    <w:multiLevelType w:val="hybridMultilevel"/>
    <w:tmpl w:val="BEEC1D5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0C602B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41447AD"/>
    <w:multiLevelType w:val="hybridMultilevel"/>
    <w:tmpl w:val="0F8CCBE4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4C54949"/>
    <w:multiLevelType w:val="hybridMultilevel"/>
    <w:tmpl w:val="69F8B544"/>
    <w:lvl w:ilvl="0" w:tplc="CC66E024">
      <w:numFmt w:val="bullet"/>
      <w:lvlText w:val="•"/>
      <w:lvlJc w:val="left"/>
      <w:pPr>
        <w:ind w:left="1068" w:hanging="708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51971C1"/>
    <w:multiLevelType w:val="hybridMultilevel"/>
    <w:tmpl w:val="53A41A26"/>
    <w:lvl w:ilvl="0" w:tplc="3D22A50C">
      <w:start w:val="1"/>
      <w:numFmt w:val="upperLetter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45" w15:restartNumberingAfterBreak="0">
    <w:nsid w:val="57FE7026"/>
    <w:multiLevelType w:val="hybridMultilevel"/>
    <w:tmpl w:val="47B42FE6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8BF5EB9"/>
    <w:multiLevelType w:val="hybridMultilevel"/>
    <w:tmpl w:val="EE26C2D6"/>
    <w:lvl w:ilvl="0" w:tplc="A41A0146">
      <w:start w:val="1"/>
      <w:numFmt w:val="bullet"/>
      <w:lvlText w:val="­"/>
      <w:lvlJc w:val="left"/>
      <w:pPr>
        <w:ind w:left="1776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47" w15:restartNumberingAfterBreak="0">
    <w:nsid w:val="5998688D"/>
    <w:multiLevelType w:val="hybridMultilevel"/>
    <w:tmpl w:val="4BBA806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A757905"/>
    <w:multiLevelType w:val="hybridMultilevel"/>
    <w:tmpl w:val="08EEF940"/>
    <w:lvl w:ilvl="0" w:tplc="0FCA1CFA">
      <w:start w:val="1"/>
      <w:numFmt w:val="decimal"/>
      <w:lvlText w:val="%1)"/>
      <w:lvlJc w:val="left"/>
      <w:pPr>
        <w:ind w:left="2220" w:hanging="18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2C2622"/>
    <w:multiLevelType w:val="hybridMultilevel"/>
    <w:tmpl w:val="3F1C63FC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625B1BB7"/>
    <w:multiLevelType w:val="hybridMultilevel"/>
    <w:tmpl w:val="17404E62"/>
    <w:lvl w:ilvl="0" w:tplc="02F4A3E6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297036E"/>
    <w:multiLevelType w:val="hybridMultilevel"/>
    <w:tmpl w:val="027001A4"/>
    <w:lvl w:ilvl="0" w:tplc="59E059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A2C04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01AD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91B0B4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7C86D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0A84B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DC0D2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B4EF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41017B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4404997"/>
    <w:multiLevelType w:val="hybridMultilevel"/>
    <w:tmpl w:val="ED2666C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656466C5"/>
    <w:multiLevelType w:val="hybridMultilevel"/>
    <w:tmpl w:val="CED08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3322F3"/>
    <w:multiLevelType w:val="hybridMultilevel"/>
    <w:tmpl w:val="1978582A"/>
    <w:lvl w:ilvl="0" w:tplc="64240ECA"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64240ECA">
      <w:numFmt w:val="bullet"/>
      <w:lvlText w:val="-"/>
      <w:lvlJc w:val="left"/>
      <w:pPr>
        <w:ind w:left="1724" w:hanging="360"/>
      </w:pPr>
      <w:rPr>
        <w:rFonts w:hint="default" w:ascii="Arial" w:hAnsi="Arial" w:eastAsia="Times New Roman" w:cs="Arial"/>
      </w:rPr>
    </w:lvl>
    <w:lvl w:ilvl="2" w:tplc="64240ECA">
      <w:numFmt w:val="bullet"/>
      <w:lvlText w:val="-"/>
      <w:lvlJc w:val="left"/>
      <w:pPr>
        <w:ind w:left="2444" w:hanging="360"/>
      </w:pPr>
      <w:rPr>
        <w:rFonts w:hint="default" w:ascii="Arial" w:hAnsi="Arial" w:eastAsia="Times New Roman" w:cs="Arial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56" w15:restartNumberingAfterBreak="0">
    <w:nsid w:val="69C46399"/>
    <w:multiLevelType w:val="hybridMultilevel"/>
    <w:tmpl w:val="6B6EFDA6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A5A4D52"/>
    <w:multiLevelType w:val="hybridMultilevel"/>
    <w:tmpl w:val="3C96CBD2"/>
    <w:lvl w:ilvl="0" w:tplc="D03C44A4">
      <w:start w:val="1"/>
      <w:numFmt w:val="upperLetter"/>
      <w:lvlText w:val="(%1)"/>
      <w:lvlJc w:val="left"/>
      <w:pPr>
        <w:ind w:left="750" w:hanging="390"/>
      </w:pPr>
      <w:rPr>
        <w:rFonts w:ascii="Times New Roman" w:hAnsi="Times New Roman" w:eastAsia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D42E86"/>
    <w:multiLevelType w:val="hybridMultilevel"/>
    <w:tmpl w:val="E9F85FCA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725D22EB"/>
    <w:multiLevelType w:val="hybridMultilevel"/>
    <w:tmpl w:val="982C5C24"/>
    <w:lvl w:ilvl="0" w:tplc="A41A0146">
      <w:start w:val="1"/>
      <w:numFmt w:val="bullet"/>
      <w:lvlText w:val="­"/>
      <w:lvlJc w:val="left"/>
      <w:pPr>
        <w:ind w:left="36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75034535"/>
    <w:multiLevelType w:val="hybridMultilevel"/>
    <w:tmpl w:val="926A7032"/>
    <w:lvl w:ilvl="0" w:tplc="D02227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1F6F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2DA2F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370AF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0B064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654B3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7CA20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214E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9FA1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50A5BBB"/>
    <w:multiLevelType w:val="multilevel"/>
    <w:tmpl w:val="D34821F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62" w15:restartNumberingAfterBreak="0">
    <w:nsid w:val="75657DBC"/>
    <w:multiLevelType w:val="hybridMultilevel"/>
    <w:tmpl w:val="D47C2DC0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6A44004"/>
    <w:multiLevelType w:val="hybridMultilevel"/>
    <w:tmpl w:val="58C60A6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79950AE3"/>
    <w:multiLevelType w:val="hybridMultilevel"/>
    <w:tmpl w:val="E7DEB6D8"/>
    <w:lvl w:ilvl="0" w:tplc="EF3EA38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A0F6423"/>
    <w:multiLevelType w:val="hybridMultilevel"/>
    <w:tmpl w:val="9FF2A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4F626E"/>
    <w:multiLevelType w:val="hybridMultilevel"/>
    <w:tmpl w:val="9F04FA8E"/>
    <w:lvl w:ilvl="0" w:tplc="A41A0146">
      <w:start w:val="1"/>
      <w:numFmt w:val="bullet"/>
      <w:lvlText w:val="­"/>
      <w:lvlJc w:val="left"/>
      <w:pPr>
        <w:ind w:left="2136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67" w15:restartNumberingAfterBreak="0">
    <w:nsid w:val="7C565283"/>
    <w:multiLevelType w:val="hybridMultilevel"/>
    <w:tmpl w:val="6DE085F8"/>
    <w:lvl w:ilvl="0" w:tplc="2AECE5E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7E2E7B9D"/>
    <w:multiLevelType w:val="hybridMultilevel"/>
    <w:tmpl w:val="EF148342"/>
    <w:lvl w:ilvl="0" w:tplc="D2188474">
      <w:numFmt w:val="bullet"/>
      <w:lvlText w:val="•"/>
      <w:lvlJc w:val="left"/>
      <w:pPr>
        <w:ind w:left="1068" w:hanging="708"/>
      </w:pPr>
      <w:rPr>
        <w:rFonts w:hint="default" w:ascii="Times New Roman" w:hAnsi="Times New Roman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7FD97564"/>
    <w:multiLevelType w:val="hybridMultilevel"/>
    <w:tmpl w:val="7750C6E2"/>
    <w:lvl w:ilvl="0" w:tplc="A41A0146">
      <w:start w:val="1"/>
      <w:numFmt w:val="bullet"/>
      <w:lvlText w:val="­"/>
      <w:lvlJc w:val="left"/>
      <w:pPr>
        <w:ind w:left="720" w:hanging="360"/>
      </w:pPr>
      <w:rPr>
        <w:rFonts w:hint="default" w:ascii="Century Gothic" w:hAnsi="Century Gothi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75551781">
    <w:abstractNumId w:val="37"/>
  </w:num>
  <w:num w:numId="2" w16cid:durableId="1037776626">
    <w:abstractNumId w:val="39"/>
  </w:num>
  <w:num w:numId="3" w16cid:durableId="217208577">
    <w:abstractNumId w:val="56"/>
  </w:num>
  <w:num w:numId="4" w16cid:durableId="1480221269">
    <w:abstractNumId w:val="59"/>
  </w:num>
  <w:num w:numId="5" w16cid:durableId="750468581">
    <w:abstractNumId w:val="63"/>
  </w:num>
  <w:num w:numId="6" w16cid:durableId="309752040">
    <w:abstractNumId w:val="55"/>
  </w:num>
  <w:num w:numId="7" w16cid:durableId="1227572069">
    <w:abstractNumId w:val="2"/>
  </w:num>
  <w:num w:numId="8" w16cid:durableId="1952541946">
    <w:abstractNumId w:val="64"/>
  </w:num>
  <w:num w:numId="9" w16cid:durableId="886530841">
    <w:abstractNumId w:val="31"/>
  </w:num>
  <w:num w:numId="10" w16cid:durableId="1723671920">
    <w:abstractNumId w:val="60"/>
  </w:num>
  <w:num w:numId="11" w16cid:durableId="1936205789">
    <w:abstractNumId w:val="51"/>
  </w:num>
  <w:num w:numId="12" w16cid:durableId="1722943063">
    <w:abstractNumId w:val="0"/>
  </w:num>
  <w:num w:numId="13" w16cid:durableId="1772505361">
    <w:abstractNumId w:val="54"/>
  </w:num>
  <w:num w:numId="14" w16cid:durableId="1598050846">
    <w:abstractNumId w:val="11"/>
  </w:num>
  <w:num w:numId="15" w16cid:durableId="814686882">
    <w:abstractNumId w:val="26"/>
  </w:num>
  <w:num w:numId="16" w16cid:durableId="196285133">
    <w:abstractNumId w:val="25"/>
  </w:num>
  <w:num w:numId="17" w16cid:durableId="787360773">
    <w:abstractNumId w:val="32"/>
  </w:num>
  <w:num w:numId="18" w16cid:durableId="1320572495">
    <w:abstractNumId w:val="52"/>
  </w:num>
  <w:num w:numId="19" w16cid:durableId="903679342">
    <w:abstractNumId w:val="28"/>
  </w:num>
  <w:num w:numId="20" w16cid:durableId="959460226">
    <w:abstractNumId w:val="41"/>
  </w:num>
  <w:num w:numId="21" w16cid:durableId="935409715">
    <w:abstractNumId w:val="9"/>
  </w:num>
  <w:num w:numId="22" w16cid:durableId="563641281">
    <w:abstractNumId w:val="34"/>
  </w:num>
  <w:num w:numId="23" w16cid:durableId="710496331">
    <w:abstractNumId w:val="44"/>
  </w:num>
  <w:num w:numId="24" w16cid:durableId="1055936000">
    <w:abstractNumId w:val="65"/>
  </w:num>
  <w:num w:numId="25" w16cid:durableId="364644745">
    <w:abstractNumId w:val="48"/>
  </w:num>
  <w:num w:numId="26" w16cid:durableId="2066492304">
    <w:abstractNumId w:val="47"/>
  </w:num>
  <w:num w:numId="27" w16cid:durableId="807287208">
    <w:abstractNumId w:val="36"/>
  </w:num>
  <w:num w:numId="28" w16cid:durableId="1336764761">
    <w:abstractNumId w:val="35"/>
  </w:num>
  <w:num w:numId="29" w16cid:durableId="1618560454">
    <w:abstractNumId w:val="50"/>
  </w:num>
  <w:num w:numId="30" w16cid:durableId="927692441">
    <w:abstractNumId w:val="23"/>
  </w:num>
  <w:num w:numId="31" w16cid:durableId="1365521100">
    <w:abstractNumId w:val="68"/>
  </w:num>
  <w:num w:numId="32" w16cid:durableId="97650413">
    <w:abstractNumId w:val="45"/>
  </w:num>
  <w:num w:numId="33" w16cid:durableId="367725382">
    <w:abstractNumId w:val="5"/>
  </w:num>
  <w:num w:numId="34" w16cid:durableId="1466854699">
    <w:abstractNumId w:val="6"/>
  </w:num>
  <w:num w:numId="35" w16cid:durableId="1435251520">
    <w:abstractNumId w:val="43"/>
  </w:num>
  <w:num w:numId="36" w16cid:durableId="1501962448">
    <w:abstractNumId w:val="16"/>
  </w:num>
  <w:num w:numId="37" w16cid:durableId="571698916">
    <w:abstractNumId w:val="66"/>
  </w:num>
  <w:num w:numId="38" w16cid:durableId="1318731921">
    <w:abstractNumId w:val="1"/>
  </w:num>
  <w:num w:numId="39" w16cid:durableId="1826240399">
    <w:abstractNumId w:val="13"/>
  </w:num>
  <w:num w:numId="40" w16cid:durableId="124543313">
    <w:abstractNumId w:val="49"/>
  </w:num>
  <w:num w:numId="41" w16cid:durableId="616136166">
    <w:abstractNumId w:val="62"/>
  </w:num>
  <w:num w:numId="42" w16cid:durableId="1130322636">
    <w:abstractNumId w:val="22"/>
  </w:num>
  <w:num w:numId="43" w16cid:durableId="1662003352">
    <w:abstractNumId w:val="38"/>
  </w:num>
  <w:num w:numId="44" w16cid:durableId="1731733047">
    <w:abstractNumId w:val="40"/>
  </w:num>
  <w:num w:numId="45" w16cid:durableId="1012340854">
    <w:abstractNumId w:val="8"/>
  </w:num>
  <w:num w:numId="46" w16cid:durableId="652373729">
    <w:abstractNumId w:val="69"/>
  </w:num>
  <w:num w:numId="47" w16cid:durableId="352270716">
    <w:abstractNumId w:val="58"/>
  </w:num>
  <w:num w:numId="48" w16cid:durableId="1104688238">
    <w:abstractNumId w:val="19"/>
  </w:num>
  <w:num w:numId="49" w16cid:durableId="1451825613">
    <w:abstractNumId w:val="42"/>
  </w:num>
  <w:num w:numId="50" w16cid:durableId="1736124323">
    <w:abstractNumId w:val="3"/>
  </w:num>
  <w:num w:numId="51" w16cid:durableId="996766856">
    <w:abstractNumId w:val="24"/>
  </w:num>
  <w:num w:numId="52" w16cid:durableId="1738748905">
    <w:abstractNumId w:val="10"/>
  </w:num>
  <w:num w:numId="53" w16cid:durableId="812915572">
    <w:abstractNumId w:val="20"/>
  </w:num>
  <w:num w:numId="54" w16cid:durableId="606349722">
    <w:abstractNumId w:val="46"/>
  </w:num>
  <w:num w:numId="55" w16cid:durableId="984748365">
    <w:abstractNumId w:val="33"/>
  </w:num>
  <w:num w:numId="56" w16cid:durableId="1044864783">
    <w:abstractNumId w:val="21"/>
  </w:num>
  <w:num w:numId="57" w16cid:durableId="997151437">
    <w:abstractNumId w:val="12"/>
  </w:num>
  <w:num w:numId="58" w16cid:durableId="949511700">
    <w:abstractNumId w:val="29"/>
  </w:num>
  <w:num w:numId="59" w16cid:durableId="17389147">
    <w:abstractNumId w:val="7"/>
  </w:num>
  <w:num w:numId="60" w16cid:durableId="276759417">
    <w:abstractNumId w:val="30"/>
  </w:num>
  <w:num w:numId="61" w16cid:durableId="778725321">
    <w:abstractNumId w:val="67"/>
  </w:num>
  <w:num w:numId="62" w16cid:durableId="2084446917">
    <w:abstractNumId w:val="14"/>
  </w:num>
  <w:num w:numId="63" w16cid:durableId="2071658638">
    <w:abstractNumId w:val="4"/>
  </w:num>
  <w:num w:numId="64" w16cid:durableId="1736781152">
    <w:abstractNumId w:val="17"/>
  </w:num>
  <w:num w:numId="65" w16cid:durableId="1008287892">
    <w:abstractNumId w:val="18"/>
  </w:num>
  <w:num w:numId="66" w16cid:durableId="2017614335">
    <w:abstractNumId w:val="53"/>
  </w:num>
  <w:num w:numId="67" w16cid:durableId="404111416">
    <w:abstractNumId w:val="57"/>
  </w:num>
  <w:num w:numId="68" w16cid:durableId="1757168587">
    <w:abstractNumId w:val="15"/>
  </w:num>
  <w:num w:numId="69" w16cid:durableId="1207252508">
    <w:abstractNumId w:val="27"/>
  </w:num>
  <w:num w:numId="70" w16cid:durableId="990525472">
    <w:abstractNumId w:val="61"/>
  </w:num>
  <w:numIdMacAtCleanup w:val="64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imona Campo">
    <w15:presenceInfo w15:providerId="AD" w15:userId="S::simona.campo@bi-rex.it::7361cef0-d4f0-4e33-8ecc-9170f8bbfe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true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CEC"/>
    <w:rsid w:val="0000488C"/>
    <w:rsid w:val="00004BE4"/>
    <w:rsid w:val="000059D1"/>
    <w:rsid w:val="00007455"/>
    <w:rsid w:val="0001348B"/>
    <w:rsid w:val="000137ED"/>
    <w:rsid w:val="000148DF"/>
    <w:rsid w:val="000164ED"/>
    <w:rsid w:val="00016F70"/>
    <w:rsid w:val="000205D2"/>
    <w:rsid w:val="00021410"/>
    <w:rsid w:val="00023271"/>
    <w:rsid w:val="00023A21"/>
    <w:rsid w:val="00024615"/>
    <w:rsid w:val="000272F3"/>
    <w:rsid w:val="00027D9F"/>
    <w:rsid w:val="00030E64"/>
    <w:rsid w:val="00033CA0"/>
    <w:rsid w:val="00034BAC"/>
    <w:rsid w:val="000376D1"/>
    <w:rsid w:val="0004072A"/>
    <w:rsid w:val="00040D76"/>
    <w:rsid w:val="000415D4"/>
    <w:rsid w:val="00041745"/>
    <w:rsid w:val="00042F33"/>
    <w:rsid w:val="0004402C"/>
    <w:rsid w:val="000441E9"/>
    <w:rsid w:val="00044E7C"/>
    <w:rsid w:val="0004676A"/>
    <w:rsid w:val="00046EEC"/>
    <w:rsid w:val="00047257"/>
    <w:rsid w:val="000539F7"/>
    <w:rsid w:val="0006087E"/>
    <w:rsid w:val="00061229"/>
    <w:rsid w:val="00061653"/>
    <w:rsid w:val="00062741"/>
    <w:rsid w:val="000630CA"/>
    <w:rsid w:val="000651E2"/>
    <w:rsid w:val="00071895"/>
    <w:rsid w:val="00073ED8"/>
    <w:rsid w:val="00074116"/>
    <w:rsid w:val="00074341"/>
    <w:rsid w:val="0007583E"/>
    <w:rsid w:val="00080889"/>
    <w:rsid w:val="00080E87"/>
    <w:rsid w:val="0008280C"/>
    <w:rsid w:val="000834CE"/>
    <w:rsid w:val="00084155"/>
    <w:rsid w:val="00084C7D"/>
    <w:rsid w:val="0008584C"/>
    <w:rsid w:val="000867FD"/>
    <w:rsid w:val="00093529"/>
    <w:rsid w:val="00093749"/>
    <w:rsid w:val="00093DDD"/>
    <w:rsid w:val="000953AB"/>
    <w:rsid w:val="00096919"/>
    <w:rsid w:val="00097AFF"/>
    <w:rsid w:val="00097D4C"/>
    <w:rsid w:val="000A0C9C"/>
    <w:rsid w:val="000A0F63"/>
    <w:rsid w:val="000A14DA"/>
    <w:rsid w:val="000A1EC2"/>
    <w:rsid w:val="000A27A7"/>
    <w:rsid w:val="000A409E"/>
    <w:rsid w:val="000A55BE"/>
    <w:rsid w:val="000B02B1"/>
    <w:rsid w:val="000B1434"/>
    <w:rsid w:val="000B2B29"/>
    <w:rsid w:val="000B652F"/>
    <w:rsid w:val="000C03B9"/>
    <w:rsid w:val="000C04D9"/>
    <w:rsid w:val="000C3FF7"/>
    <w:rsid w:val="000C4C5E"/>
    <w:rsid w:val="000C5BD1"/>
    <w:rsid w:val="000C7094"/>
    <w:rsid w:val="000C72F6"/>
    <w:rsid w:val="000C79C5"/>
    <w:rsid w:val="000D0D61"/>
    <w:rsid w:val="000D1F32"/>
    <w:rsid w:val="000D2D59"/>
    <w:rsid w:val="000D6EC3"/>
    <w:rsid w:val="000E0124"/>
    <w:rsid w:val="000E1064"/>
    <w:rsid w:val="000E1C66"/>
    <w:rsid w:val="000E29F7"/>
    <w:rsid w:val="000E43A2"/>
    <w:rsid w:val="000E62B2"/>
    <w:rsid w:val="000F0706"/>
    <w:rsid w:val="000F3563"/>
    <w:rsid w:val="000F35FE"/>
    <w:rsid w:val="000F3D14"/>
    <w:rsid w:val="000F495E"/>
    <w:rsid w:val="00100515"/>
    <w:rsid w:val="001017E8"/>
    <w:rsid w:val="0010261F"/>
    <w:rsid w:val="001037B3"/>
    <w:rsid w:val="00104162"/>
    <w:rsid w:val="00105D86"/>
    <w:rsid w:val="001108F2"/>
    <w:rsid w:val="00112FD7"/>
    <w:rsid w:val="001132D1"/>
    <w:rsid w:val="0011357A"/>
    <w:rsid w:val="0011477D"/>
    <w:rsid w:val="00116003"/>
    <w:rsid w:val="00116BDD"/>
    <w:rsid w:val="00117381"/>
    <w:rsid w:val="0012264B"/>
    <w:rsid w:val="00122BD9"/>
    <w:rsid w:val="001237C9"/>
    <w:rsid w:val="00123DEF"/>
    <w:rsid w:val="00124CD4"/>
    <w:rsid w:val="0012672A"/>
    <w:rsid w:val="0012695C"/>
    <w:rsid w:val="00127051"/>
    <w:rsid w:val="001310D3"/>
    <w:rsid w:val="00131B06"/>
    <w:rsid w:val="00131E99"/>
    <w:rsid w:val="00131EDE"/>
    <w:rsid w:val="00133E76"/>
    <w:rsid w:val="00143AE2"/>
    <w:rsid w:val="00143FE8"/>
    <w:rsid w:val="001459EA"/>
    <w:rsid w:val="001462C0"/>
    <w:rsid w:val="00152DF9"/>
    <w:rsid w:val="0015382C"/>
    <w:rsid w:val="00154750"/>
    <w:rsid w:val="0015604B"/>
    <w:rsid w:val="00161051"/>
    <w:rsid w:val="00163342"/>
    <w:rsid w:val="00164E57"/>
    <w:rsid w:val="0016542A"/>
    <w:rsid w:val="001664C6"/>
    <w:rsid w:val="00167EED"/>
    <w:rsid w:val="00170547"/>
    <w:rsid w:val="00171569"/>
    <w:rsid w:val="0017174E"/>
    <w:rsid w:val="00172057"/>
    <w:rsid w:val="0017205F"/>
    <w:rsid w:val="00172FE7"/>
    <w:rsid w:val="00173F79"/>
    <w:rsid w:val="00181B36"/>
    <w:rsid w:val="0018259C"/>
    <w:rsid w:val="00182C8A"/>
    <w:rsid w:val="00184373"/>
    <w:rsid w:val="00192945"/>
    <w:rsid w:val="00192CA1"/>
    <w:rsid w:val="00193DCC"/>
    <w:rsid w:val="0019418B"/>
    <w:rsid w:val="001945C9"/>
    <w:rsid w:val="00194FBB"/>
    <w:rsid w:val="00197259"/>
    <w:rsid w:val="001A22BD"/>
    <w:rsid w:val="001A27DD"/>
    <w:rsid w:val="001A4D60"/>
    <w:rsid w:val="001A5ACE"/>
    <w:rsid w:val="001B472A"/>
    <w:rsid w:val="001B5D79"/>
    <w:rsid w:val="001C5987"/>
    <w:rsid w:val="001C6151"/>
    <w:rsid w:val="001D031B"/>
    <w:rsid w:val="001D1851"/>
    <w:rsid w:val="001D5970"/>
    <w:rsid w:val="001D699F"/>
    <w:rsid w:val="001D7ECD"/>
    <w:rsid w:val="001E179C"/>
    <w:rsid w:val="001E22FA"/>
    <w:rsid w:val="001E5F09"/>
    <w:rsid w:val="001F0B8D"/>
    <w:rsid w:val="001F0D73"/>
    <w:rsid w:val="001F4613"/>
    <w:rsid w:val="001F6BF6"/>
    <w:rsid w:val="001F7003"/>
    <w:rsid w:val="001F75BA"/>
    <w:rsid w:val="00201892"/>
    <w:rsid w:val="00203710"/>
    <w:rsid w:val="00203A88"/>
    <w:rsid w:val="002056B8"/>
    <w:rsid w:val="00206191"/>
    <w:rsid w:val="00206AC6"/>
    <w:rsid w:val="00207286"/>
    <w:rsid w:val="0021270B"/>
    <w:rsid w:val="0021345B"/>
    <w:rsid w:val="002144F9"/>
    <w:rsid w:val="00214852"/>
    <w:rsid w:val="002150D0"/>
    <w:rsid w:val="00215B71"/>
    <w:rsid w:val="00216B19"/>
    <w:rsid w:val="00217BA1"/>
    <w:rsid w:val="0022128D"/>
    <w:rsid w:val="002214C5"/>
    <w:rsid w:val="00221A79"/>
    <w:rsid w:val="002246F2"/>
    <w:rsid w:val="002257F3"/>
    <w:rsid w:val="00226AEE"/>
    <w:rsid w:val="002271AD"/>
    <w:rsid w:val="0023075E"/>
    <w:rsid w:val="00230FAF"/>
    <w:rsid w:val="00231759"/>
    <w:rsid w:val="002339D6"/>
    <w:rsid w:val="00235CA1"/>
    <w:rsid w:val="00235EBD"/>
    <w:rsid w:val="002406C8"/>
    <w:rsid w:val="0024083B"/>
    <w:rsid w:val="00241CE5"/>
    <w:rsid w:val="00241E59"/>
    <w:rsid w:val="002420D0"/>
    <w:rsid w:val="002421E8"/>
    <w:rsid w:val="00246E74"/>
    <w:rsid w:val="0025040F"/>
    <w:rsid w:val="0025052B"/>
    <w:rsid w:val="00250A4B"/>
    <w:rsid w:val="00250C86"/>
    <w:rsid w:val="00250FC9"/>
    <w:rsid w:val="00251012"/>
    <w:rsid w:val="0025418A"/>
    <w:rsid w:val="00256CEE"/>
    <w:rsid w:val="0025763E"/>
    <w:rsid w:val="00261520"/>
    <w:rsid w:val="002643FC"/>
    <w:rsid w:val="00267D26"/>
    <w:rsid w:val="002728DB"/>
    <w:rsid w:val="002761F3"/>
    <w:rsid w:val="002767F2"/>
    <w:rsid w:val="00276CC9"/>
    <w:rsid w:val="002777A0"/>
    <w:rsid w:val="0028195C"/>
    <w:rsid w:val="00281A0B"/>
    <w:rsid w:val="002839FC"/>
    <w:rsid w:val="00283B5B"/>
    <w:rsid w:val="00285A60"/>
    <w:rsid w:val="00285B54"/>
    <w:rsid w:val="0028671A"/>
    <w:rsid w:val="00286E1E"/>
    <w:rsid w:val="0028715A"/>
    <w:rsid w:val="002873B4"/>
    <w:rsid w:val="00287497"/>
    <w:rsid w:val="00287564"/>
    <w:rsid w:val="00287816"/>
    <w:rsid w:val="00287942"/>
    <w:rsid w:val="00287AEC"/>
    <w:rsid w:val="00290F02"/>
    <w:rsid w:val="00291B42"/>
    <w:rsid w:val="002924DD"/>
    <w:rsid w:val="00292C43"/>
    <w:rsid w:val="00293BBC"/>
    <w:rsid w:val="002A07F2"/>
    <w:rsid w:val="002A09CC"/>
    <w:rsid w:val="002A29EB"/>
    <w:rsid w:val="002A407A"/>
    <w:rsid w:val="002A6139"/>
    <w:rsid w:val="002A77A7"/>
    <w:rsid w:val="002B0E55"/>
    <w:rsid w:val="002B11A8"/>
    <w:rsid w:val="002B269E"/>
    <w:rsid w:val="002B3FF9"/>
    <w:rsid w:val="002C060C"/>
    <w:rsid w:val="002C12F7"/>
    <w:rsid w:val="002C18AC"/>
    <w:rsid w:val="002C2390"/>
    <w:rsid w:val="002C33A8"/>
    <w:rsid w:val="002C3576"/>
    <w:rsid w:val="002C3F40"/>
    <w:rsid w:val="002C4C13"/>
    <w:rsid w:val="002C74DE"/>
    <w:rsid w:val="002D078C"/>
    <w:rsid w:val="002D1231"/>
    <w:rsid w:val="002D2B9A"/>
    <w:rsid w:val="002D2CAD"/>
    <w:rsid w:val="002D339E"/>
    <w:rsid w:val="002E110B"/>
    <w:rsid w:val="002E1912"/>
    <w:rsid w:val="002E364C"/>
    <w:rsid w:val="002E564B"/>
    <w:rsid w:val="002E5720"/>
    <w:rsid w:val="002F0AE7"/>
    <w:rsid w:val="002F2DCD"/>
    <w:rsid w:val="002F3D1A"/>
    <w:rsid w:val="002F51A0"/>
    <w:rsid w:val="002F62E9"/>
    <w:rsid w:val="002F63ED"/>
    <w:rsid w:val="00300D3E"/>
    <w:rsid w:val="00302AE7"/>
    <w:rsid w:val="00304175"/>
    <w:rsid w:val="00310FB5"/>
    <w:rsid w:val="0031362D"/>
    <w:rsid w:val="003144A8"/>
    <w:rsid w:val="003168AD"/>
    <w:rsid w:val="00316F67"/>
    <w:rsid w:val="00320697"/>
    <w:rsid w:val="00321426"/>
    <w:rsid w:val="00322698"/>
    <w:rsid w:val="00323C6C"/>
    <w:rsid w:val="00323F5E"/>
    <w:rsid w:val="0032494D"/>
    <w:rsid w:val="003265FB"/>
    <w:rsid w:val="00330B24"/>
    <w:rsid w:val="003311FA"/>
    <w:rsid w:val="0033441D"/>
    <w:rsid w:val="003352B9"/>
    <w:rsid w:val="00340008"/>
    <w:rsid w:val="00340067"/>
    <w:rsid w:val="00340355"/>
    <w:rsid w:val="0034055A"/>
    <w:rsid w:val="00343EE8"/>
    <w:rsid w:val="0034411B"/>
    <w:rsid w:val="00345C4B"/>
    <w:rsid w:val="0034681E"/>
    <w:rsid w:val="00346910"/>
    <w:rsid w:val="0035167C"/>
    <w:rsid w:val="003527C6"/>
    <w:rsid w:val="00353405"/>
    <w:rsid w:val="0035718A"/>
    <w:rsid w:val="00360952"/>
    <w:rsid w:val="0036167F"/>
    <w:rsid w:val="003627CD"/>
    <w:rsid w:val="003648D9"/>
    <w:rsid w:val="00364E92"/>
    <w:rsid w:val="0036559C"/>
    <w:rsid w:val="0037234C"/>
    <w:rsid w:val="00373D6B"/>
    <w:rsid w:val="00374F36"/>
    <w:rsid w:val="00375C19"/>
    <w:rsid w:val="00376AC6"/>
    <w:rsid w:val="00377A5F"/>
    <w:rsid w:val="00380E7B"/>
    <w:rsid w:val="0038636C"/>
    <w:rsid w:val="00390023"/>
    <w:rsid w:val="00390D55"/>
    <w:rsid w:val="00390D59"/>
    <w:rsid w:val="003923E0"/>
    <w:rsid w:val="00393D02"/>
    <w:rsid w:val="003955A1"/>
    <w:rsid w:val="003A3D2E"/>
    <w:rsid w:val="003A4BC9"/>
    <w:rsid w:val="003A5315"/>
    <w:rsid w:val="003A5503"/>
    <w:rsid w:val="003B23CF"/>
    <w:rsid w:val="003B62BF"/>
    <w:rsid w:val="003B72CA"/>
    <w:rsid w:val="003B76C9"/>
    <w:rsid w:val="003B7935"/>
    <w:rsid w:val="003C0081"/>
    <w:rsid w:val="003C0671"/>
    <w:rsid w:val="003C0C4A"/>
    <w:rsid w:val="003C44C8"/>
    <w:rsid w:val="003C4D58"/>
    <w:rsid w:val="003C63AC"/>
    <w:rsid w:val="003D0ACE"/>
    <w:rsid w:val="003D0EE4"/>
    <w:rsid w:val="003D1A67"/>
    <w:rsid w:val="003D3DCB"/>
    <w:rsid w:val="003D50F9"/>
    <w:rsid w:val="003D5802"/>
    <w:rsid w:val="003D773E"/>
    <w:rsid w:val="003E2081"/>
    <w:rsid w:val="003E3D66"/>
    <w:rsid w:val="003E6004"/>
    <w:rsid w:val="003F12DB"/>
    <w:rsid w:val="003F4845"/>
    <w:rsid w:val="003F54E6"/>
    <w:rsid w:val="003F613E"/>
    <w:rsid w:val="003F77DB"/>
    <w:rsid w:val="003F7FE5"/>
    <w:rsid w:val="004003E4"/>
    <w:rsid w:val="00400485"/>
    <w:rsid w:val="00400A11"/>
    <w:rsid w:val="00402743"/>
    <w:rsid w:val="004028A5"/>
    <w:rsid w:val="00404681"/>
    <w:rsid w:val="0040491D"/>
    <w:rsid w:val="00404AF0"/>
    <w:rsid w:val="00405695"/>
    <w:rsid w:val="00406BA5"/>
    <w:rsid w:val="0040720F"/>
    <w:rsid w:val="004172FE"/>
    <w:rsid w:val="0042019B"/>
    <w:rsid w:val="004222E6"/>
    <w:rsid w:val="0042443C"/>
    <w:rsid w:val="00425348"/>
    <w:rsid w:val="00425451"/>
    <w:rsid w:val="00426CF3"/>
    <w:rsid w:val="00426D4E"/>
    <w:rsid w:val="004315E8"/>
    <w:rsid w:val="00432420"/>
    <w:rsid w:val="004327C4"/>
    <w:rsid w:val="004329D7"/>
    <w:rsid w:val="0043417C"/>
    <w:rsid w:val="00434AFD"/>
    <w:rsid w:val="0043677B"/>
    <w:rsid w:val="00436FCC"/>
    <w:rsid w:val="00440DB1"/>
    <w:rsid w:val="00442A58"/>
    <w:rsid w:val="00443772"/>
    <w:rsid w:val="004437B1"/>
    <w:rsid w:val="00443838"/>
    <w:rsid w:val="004439D0"/>
    <w:rsid w:val="00445749"/>
    <w:rsid w:val="00450217"/>
    <w:rsid w:val="00451934"/>
    <w:rsid w:val="00455475"/>
    <w:rsid w:val="004556EA"/>
    <w:rsid w:val="0045715A"/>
    <w:rsid w:val="004604C9"/>
    <w:rsid w:val="004604EF"/>
    <w:rsid w:val="0046550C"/>
    <w:rsid w:val="00465D77"/>
    <w:rsid w:val="00473250"/>
    <w:rsid w:val="0047705A"/>
    <w:rsid w:val="00480010"/>
    <w:rsid w:val="00480986"/>
    <w:rsid w:val="00480D54"/>
    <w:rsid w:val="004816E0"/>
    <w:rsid w:val="004838C1"/>
    <w:rsid w:val="0048437E"/>
    <w:rsid w:val="00485619"/>
    <w:rsid w:val="00485704"/>
    <w:rsid w:val="00485B3C"/>
    <w:rsid w:val="0048601A"/>
    <w:rsid w:val="00486ACC"/>
    <w:rsid w:val="004876B0"/>
    <w:rsid w:val="0048779F"/>
    <w:rsid w:val="00487A8F"/>
    <w:rsid w:val="00491CEE"/>
    <w:rsid w:val="004928EB"/>
    <w:rsid w:val="00493E34"/>
    <w:rsid w:val="00494E66"/>
    <w:rsid w:val="004968C4"/>
    <w:rsid w:val="004A0230"/>
    <w:rsid w:val="004A1F94"/>
    <w:rsid w:val="004A283E"/>
    <w:rsid w:val="004A6863"/>
    <w:rsid w:val="004A68AA"/>
    <w:rsid w:val="004A6C8E"/>
    <w:rsid w:val="004A6E4E"/>
    <w:rsid w:val="004A7CD5"/>
    <w:rsid w:val="004B0CA6"/>
    <w:rsid w:val="004B1242"/>
    <w:rsid w:val="004B15C8"/>
    <w:rsid w:val="004B1795"/>
    <w:rsid w:val="004B2FAA"/>
    <w:rsid w:val="004B4E69"/>
    <w:rsid w:val="004B5F4A"/>
    <w:rsid w:val="004B6208"/>
    <w:rsid w:val="004B6FCB"/>
    <w:rsid w:val="004C0A32"/>
    <w:rsid w:val="004C0E70"/>
    <w:rsid w:val="004C0F79"/>
    <w:rsid w:val="004C45BB"/>
    <w:rsid w:val="004C53F9"/>
    <w:rsid w:val="004C7018"/>
    <w:rsid w:val="004D093B"/>
    <w:rsid w:val="004D0AFC"/>
    <w:rsid w:val="004D158E"/>
    <w:rsid w:val="004D44BE"/>
    <w:rsid w:val="004D5865"/>
    <w:rsid w:val="004D7AD1"/>
    <w:rsid w:val="004E0D6F"/>
    <w:rsid w:val="004E1AD2"/>
    <w:rsid w:val="004E3FF8"/>
    <w:rsid w:val="004E4E28"/>
    <w:rsid w:val="004E70D8"/>
    <w:rsid w:val="004E7A3D"/>
    <w:rsid w:val="004F0458"/>
    <w:rsid w:val="004F123C"/>
    <w:rsid w:val="004F202A"/>
    <w:rsid w:val="004F2D50"/>
    <w:rsid w:val="004F30B0"/>
    <w:rsid w:val="004F3748"/>
    <w:rsid w:val="004F5E28"/>
    <w:rsid w:val="004F7E87"/>
    <w:rsid w:val="0050004B"/>
    <w:rsid w:val="00500554"/>
    <w:rsid w:val="005007D5"/>
    <w:rsid w:val="00501643"/>
    <w:rsid w:val="00501D1F"/>
    <w:rsid w:val="00504FC8"/>
    <w:rsid w:val="00506F39"/>
    <w:rsid w:val="00510D14"/>
    <w:rsid w:val="00510FB6"/>
    <w:rsid w:val="005142B1"/>
    <w:rsid w:val="00515710"/>
    <w:rsid w:val="005165C2"/>
    <w:rsid w:val="00516FDC"/>
    <w:rsid w:val="0051770F"/>
    <w:rsid w:val="00520943"/>
    <w:rsid w:val="00520EC1"/>
    <w:rsid w:val="00521480"/>
    <w:rsid w:val="005219D1"/>
    <w:rsid w:val="00521B22"/>
    <w:rsid w:val="0052429E"/>
    <w:rsid w:val="00531672"/>
    <w:rsid w:val="00532C70"/>
    <w:rsid w:val="00536728"/>
    <w:rsid w:val="005437DC"/>
    <w:rsid w:val="005457E7"/>
    <w:rsid w:val="00546037"/>
    <w:rsid w:val="00546B48"/>
    <w:rsid w:val="0055237F"/>
    <w:rsid w:val="00552F22"/>
    <w:rsid w:val="0055331D"/>
    <w:rsid w:val="005541D2"/>
    <w:rsid w:val="00554D64"/>
    <w:rsid w:val="00556646"/>
    <w:rsid w:val="00557331"/>
    <w:rsid w:val="00557D1C"/>
    <w:rsid w:val="00565866"/>
    <w:rsid w:val="00565945"/>
    <w:rsid w:val="00566564"/>
    <w:rsid w:val="005706F4"/>
    <w:rsid w:val="005707CE"/>
    <w:rsid w:val="00573480"/>
    <w:rsid w:val="00576F3C"/>
    <w:rsid w:val="005779BC"/>
    <w:rsid w:val="00580440"/>
    <w:rsid w:val="00580F9E"/>
    <w:rsid w:val="005817A3"/>
    <w:rsid w:val="005827AA"/>
    <w:rsid w:val="005848EF"/>
    <w:rsid w:val="005858D8"/>
    <w:rsid w:val="00585BB6"/>
    <w:rsid w:val="00586103"/>
    <w:rsid w:val="00587AFC"/>
    <w:rsid w:val="00593C85"/>
    <w:rsid w:val="00595453"/>
    <w:rsid w:val="00595B6B"/>
    <w:rsid w:val="005966E5"/>
    <w:rsid w:val="00597516"/>
    <w:rsid w:val="005A0438"/>
    <w:rsid w:val="005A0ACD"/>
    <w:rsid w:val="005A0D55"/>
    <w:rsid w:val="005A2579"/>
    <w:rsid w:val="005A3F77"/>
    <w:rsid w:val="005A46E8"/>
    <w:rsid w:val="005A486F"/>
    <w:rsid w:val="005A48A8"/>
    <w:rsid w:val="005A5B69"/>
    <w:rsid w:val="005A631D"/>
    <w:rsid w:val="005A6839"/>
    <w:rsid w:val="005A7132"/>
    <w:rsid w:val="005B024B"/>
    <w:rsid w:val="005B2930"/>
    <w:rsid w:val="005B5110"/>
    <w:rsid w:val="005B6C4C"/>
    <w:rsid w:val="005C0616"/>
    <w:rsid w:val="005C0C9C"/>
    <w:rsid w:val="005C153B"/>
    <w:rsid w:val="005C1A62"/>
    <w:rsid w:val="005C2124"/>
    <w:rsid w:val="005C2ED4"/>
    <w:rsid w:val="005C3E02"/>
    <w:rsid w:val="005C3F6A"/>
    <w:rsid w:val="005C456F"/>
    <w:rsid w:val="005C54E4"/>
    <w:rsid w:val="005C6387"/>
    <w:rsid w:val="005C75ED"/>
    <w:rsid w:val="005D2156"/>
    <w:rsid w:val="005D6899"/>
    <w:rsid w:val="005D771D"/>
    <w:rsid w:val="005D7EAF"/>
    <w:rsid w:val="005E2BD2"/>
    <w:rsid w:val="005E3131"/>
    <w:rsid w:val="005E31A8"/>
    <w:rsid w:val="005E3E5E"/>
    <w:rsid w:val="005E3E9C"/>
    <w:rsid w:val="005E4C34"/>
    <w:rsid w:val="005E63E2"/>
    <w:rsid w:val="005E6656"/>
    <w:rsid w:val="005E7C35"/>
    <w:rsid w:val="005F32BF"/>
    <w:rsid w:val="005F4465"/>
    <w:rsid w:val="005F6FA5"/>
    <w:rsid w:val="005F7317"/>
    <w:rsid w:val="006028CB"/>
    <w:rsid w:val="00602B4A"/>
    <w:rsid w:val="0060429E"/>
    <w:rsid w:val="0060477E"/>
    <w:rsid w:val="00604F39"/>
    <w:rsid w:val="00606D39"/>
    <w:rsid w:val="00606FCB"/>
    <w:rsid w:val="006151DF"/>
    <w:rsid w:val="00617728"/>
    <w:rsid w:val="00623590"/>
    <w:rsid w:val="006257E1"/>
    <w:rsid w:val="00630747"/>
    <w:rsid w:val="00630F6F"/>
    <w:rsid w:val="00632DFB"/>
    <w:rsid w:val="00632E28"/>
    <w:rsid w:val="0063304C"/>
    <w:rsid w:val="006340CD"/>
    <w:rsid w:val="00634D7A"/>
    <w:rsid w:val="00635C40"/>
    <w:rsid w:val="00636155"/>
    <w:rsid w:val="0063655A"/>
    <w:rsid w:val="0064057D"/>
    <w:rsid w:val="006415DA"/>
    <w:rsid w:val="00642597"/>
    <w:rsid w:val="00642ADC"/>
    <w:rsid w:val="006501AB"/>
    <w:rsid w:val="00650568"/>
    <w:rsid w:val="006506F4"/>
    <w:rsid w:val="00651D03"/>
    <w:rsid w:val="00652ACD"/>
    <w:rsid w:val="00652D2B"/>
    <w:rsid w:val="0065304B"/>
    <w:rsid w:val="00654FEA"/>
    <w:rsid w:val="00656F10"/>
    <w:rsid w:val="00660C71"/>
    <w:rsid w:val="006610E9"/>
    <w:rsid w:val="0066585C"/>
    <w:rsid w:val="00665DA4"/>
    <w:rsid w:val="00670924"/>
    <w:rsid w:val="006719C3"/>
    <w:rsid w:val="00672878"/>
    <w:rsid w:val="00674ADD"/>
    <w:rsid w:val="00676B0F"/>
    <w:rsid w:val="00680C51"/>
    <w:rsid w:val="00680EA5"/>
    <w:rsid w:val="00680EF9"/>
    <w:rsid w:val="006816A9"/>
    <w:rsid w:val="006831C2"/>
    <w:rsid w:val="00683406"/>
    <w:rsid w:val="006914B9"/>
    <w:rsid w:val="00691B35"/>
    <w:rsid w:val="006948A9"/>
    <w:rsid w:val="00695B6A"/>
    <w:rsid w:val="006A05D1"/>
    <w:rsid w:val="006A1E7F"/>
    <w:rsid w:val="006A1F05"/>
    <w:rsid w:val="006A3EC8"/>
    <w:rsid w:val="006A46F3"/>
    <w:rsid w:val="006A57DA"/>
    <w:rsid w:val="006A74D1"/>
    <w:rsid w:val="006B0ACA"/>
    <w:rsid w:val="006B1283"/>
    <w:rsid w:val="006B1A78"/>
    <w:rsid w:val="006B459A"/>
    <w:rsid w:val="006B7CA1"/>
    <w:rsid w:val="006C3E2F"/>
    <w:rsid w:val="006C40A9"/>
    <w:rsid w:val="006C5199"/>
    <w:rsid w:val="006D06CF"/>
    <w:rsid w:val="006D110D"/>
    <w:rsid w:val="006D178C"/>
    <w:rsid w:val="006D666C"/>
    <w:rsid w:val="006D7148"/>
    <w:rsid w:val="006E10D3"/>
    <w:rsid w:val="006E44EE"/>
    <w:rsid w:val="006E4B8A"/>
    <w:rsid w:val="006E51F5"/>
    <w:rsid w:val="006E69BA"/>
    <w:rsid w:val="006E75F3"/>
    <w:rsid w:val="006F1E2F"/>
    <w:rsid w:val="006F3626"/>
    <w:rsid w:val="006F58EE"/>
    <w:rsid w:val="006F5C4A"/>
    <w:rsid w:val="006F6865"/>
    <w:rsid w:val="006F7884"/>
    <w:rsid w:val="00701674"/>
    <w:rsid w:val="00701CA2"/>
    <w:rsid w:val="00704AB9"/>
    <w:rsid w:val="00705427"/>
    <w:rsid w:val="00706482"/>
    <w:rsid w:val="007064E5"/>
    <w:rsid w:val="00707483"/>
    <w:rsid w:val="007128B0"/>
    <w:rsid w:val="00713ACD"/>
    <w:rsid w:val="00714796"/>
    <w:rsid w:val="00714A7C"/>
    <w:rsid w:val="007166FC"/>
    <w:rsid w:val="00716842"/>
    <w:rsid w:val="0071717E"/>
    <w:rsid w:val="007179F5"/>
    <w:rsid w:val="0072283F"/>
    <w:rsid w:val="00722AD6"/>
    <w:rsid w:val="00723CCA"/>
    <w:rsid w:val="00724171"/>
    <w:rsid w:val="0072790B"/>
    <w:rsid w:val="007305C6"/>
    <w:rsid w:val="00730713"/>
    <w:rsid w:val="007333AA"/>
    <w:rsid w:val="007337C0"/>
    <w:rsid w:val="0073462F"/>
    <w:rsid w:val="00734744"/>
    <w:rsid w:val="007401F8"/>
    <w:rsid w:val="007406B2"/>
    <w:rsid w:val="0074330D"/>
    <w:rsid w:val="007439E0"/>
    <w:rsid w:val="007443C0"/>
    <w:rsid w:val="0074601B"/>
    <w:rsid w:val="007461C7"/>
    <w:rsid w:val="0074748D"/>
    <w:rsid w:val="007502B1"/>
    <w:rsid w:val="00751815"/>
    <w:rsid w:val="00751FFA"/>
    <w:rsid w:val="007522AD"/>
    <w:rsid w:val="00755BEF"/>
    <w:rsid w:val="00755D72"/>
    <w:rsid w:val="007568E4"/>
    <w:rsid w:val="007576B9"/>
    <w:rsid w:val="0076105B"/>
    <w:rsid w:val="00762226"/>
    <w:rsid w:val="00762916"/>
    <w:rsid w:val="007632A9"/>
    <w:rsid w:val="00765499"/>
    <w:rsid w:val="00767557"/>
    <w:rsid w:val="00767CEC"/>
    <w:rsid w:val="00767E3B"/>
    <w:rsid w:val="00767E9D"/>
    <w:rsid w:val="00770BC0"/>
    <w:rsid w:val="00770DD0"/>
    <w:rsid w:val="007726B4"/>
    <w:rsid w:val="007737AF"/>
    <w:rsid w:val="00774180"/>
    <w:rsid w:val="007752CB"/>
    <w:rsid w:val="0077653C"/>
    <w:rsid w:val="0078242D"/>
    <w:rsid w:val="00783FDC"/>
    <w:rsid w:val="0078416F"/>
    <w:rsid w:val="00784324"/>
    <w:rsid w:val="00784BC8"/>
    <w:rsid w:val="00785476"/>
    <w:rsid w:val="00786821"/>
    <w:rsid w:val="00792323"/>
    <w:rsid w:val="00792425"/>
    <w:rsid w:val="00792923"/>
    <w:rsid w:val="00794EC1"/>
    <w:rsid w:val="0079502B"/>
    <w:rsid w:val="00796566"/>
    <w:rsid w:val="007A069D"/>
    <w:rsid w:val="007A125A"/>
    <w:rsid w:val="007A169F"/>
    <w:rsid w:val="007A3A61"/>
    <w:rsid w:val="007A46D6"/>
    <w:rsid w:val="007A5852"/>
    <w:rsid w:val="007A6655"/>
    <w:rsid w:val="007A7FEB"/>
    <w:rsid w:val="007B035B"/>
    <w:rsid w:val="007B1DCD"/>
    <w:rsid w:val="007B2EF9"/>
    <w:rsid w:val="007B44C0"/>
    <w:rsid w:val="007B5CB1"/>
    <w:rsid w:val="007C04DA"/>
    <w:rsid w:val="007C0D5D"/>
    <w:rsid w:val="007C159A"/>
    <w:rsid w:val="007C41D7"/>
    <w:rsid w:val="007C5107"/>
    <w:rsid w:val="007C58EA"/>
    <w:rsid w:val="007D0294"/>
    <w:rsid w:val="007D05AB"/>
    <w:rsid w:val="007D2AB2"/>
    <w:rsid w:val="007D4249"/>
    <w:rsid w:val="007D42C5"/>
    <w:rsid w:val="007D6723"/>
    <w:rsid w:val="007D6D83"/>
    <w:rsid w:val="007D709F"/>
    <w:rsid w:val="007E0F44"/>
    <w:rsid w:val="007E1A0A"/>
    <w:rsid w:val="007E4762"/>
    <w:rsid w:val="007E6339"/>
    <w:rsid w:val="007F06E1"/>
    <w:rsid w:val="007F3730"/>
    <w:rsid w:val="007F440E"/>
    <w:rsid w:val="007F44C4"/>
    <w:rsid w:val="007F6703"/>
    <w:rsid w:val="008008CF"/>
    <w:rsid w:val="00803A22"/>
    <w:rsid w:val="00806C4B"/>
    <w:rsid w:val="0081298D"/>
    <w:rsid w:val="00814C3F"/>
    <w:rsid w:val="00815C14"/>
    <w:rsid w:val="00816DFF"/>
    <w:rsid w:val="00817B48"/>
    <w:rsid w:val="00820299"/>
    <w:rsid w:val="00821730"/>
    <w:rsid w:val="00821AA6"/>
    <w:rsid w:val="00823371"/>
    <w:rsid w:val="008250EA"/>
    <w:rsid w:val="008264A0"/>
    <w:rsid w:val="0083211D"/>
    <w:rsid w:val="008330CE"/>
    <w:rsid w:val="0083378A"/>
    <w:rsid w:val="00833C18"/>
    <w:rsid w:val="008349AE"/>
    <w:rsid w:val="008377F6"/>
    <w:rsid w:val="00837F34"/>
    <w:rsid w:val="00840130"/>
    <w:rsid w:val="008407CE"/>
    <w:rsid w:val="00841B4D"/>
    <w:rsid w:val="00842BB6"/>
    <w:rsid w:val="00843407"/>
    <w:rsid w:val="00844D16"/>
    <w:rsid w:val="00845D1D"/>
    <w:rsid w:val="00845E3D"/>
    <w:rsid w:val="00847494"/>
    <w:rsid w:val="008478A4"/>
    <w:rsid w:val="008519E2"/>
    <w:rsid w:val="00852177"/>
    <w:rsid w:val="008524F4"/>
    <w:rsid w:val="00852732"/>
    <w:rsid w:val="00854B28"/>
    <w:rsid w:val="00854B61"/>
    <w:rsid w:val="00854E79"/>
    <w:rsid w:val="00855BC8"/>
    <w:rsid w:val="00856784"/>
    <w:rsid w:val="00857E90"/>
    <w:rsid w:val="00860F7B"/>
    <w:rsid w:val="00861276"/>
    <w:rsid w:val="00863B11"/>
    <w:rsid w:val="008649B5"/>
    <w:rsid w:val="00864AAC"/>
    <w:rsid w:val="00864B35"/>
    <w:rsid w:val="008663EB"/>
    <w:rsid w:val="00866792"/>
    <w:rsid w:val="008673F9"/>
    <w:rsid w:val="00870928"/>
    <w:rsid w:val="00873D03"/>
    <w:rsid w:val="00873FF0"/>
    <w:rsid w:val="00874690"/>
    <w:rsid w:val="00874861"/>
    <w:rsid w:val="00875A1B"/>
    <w:rsid w:val="00875B2B"/>
    <w:rsid w:val="00877460"/>
    <w:rsid w:val="008804AF"/>
    <w:rsid w:val="00880E90"/>
    <w:rsid w:val="008813C5"/>
    <w:rsid w:val="00881C0B"/>
    <w:rsid w:val="00882C8B"/>
    <w:rsid w:val="00883594"/>
    <w:rsid w:val="00883D25"/>
    <w:rsid w:val="0088473D"/>
    <w:rsid w:val="00885684"/>
    <w:rsid w:val="00885748"/>
    <w:rsid w:val="00885917"/>
    <w:rsid w:val="00886188"/>
    <w:rsid w:val="00886E46"/>
    <w:rsid w:val="00887E47"/>
    <w:rsid w:val="00891279"/>
    <w:rsid w:val="008925BF"/>
    <w:rsid w:val="00892BA6"/>
    <w:rsid w:val="00893DF7"/>
    <w:rsid w:val="008947D6"/>
    <w:rsid w:val="008950B6"/>
    <w:rsid w:val="008960C8"/>
    <w:rsid w:val="0089692E"/>
    <w:rsid w:val="0089740F"/>
    <w:rsid w:val="00897AEB"/>
    <w:rsid w:val="008A0212"/>
    <w:rsid w:val="008A11C5"/>
    <w:rsid w:val="008A14E9"/>
    <w:rsid w:val="008A194E"/>
    <w:rsid w:val="008A573A"/>
    <w:rsid w:val="008A7F66"/>
    <w:rsid w:val="008B1515"/>
    <w:rsid w:val="008B1F42"/>
    <w:rsid w:val="008B405B"/>
    <w:rsid w:val="008B4248"/>
    <w:rsid w:val="008B515B"/>
    <w:rsid w:val="008B55EA"/>
    <w:rsid w:val="008B619B"/>
    <w:rsid w:val="008B6C72"/>
    <w:rsid w:val="008C15CD"/>
    <w:rsid w:val="008C1EC5"/>
    <w:rsid w:val="008C427C"/>
    <w:rsid w:val="008C43D9"/>
    <w:rsid w:val="008C6F7A"/>
    <w:rsid w:val="008D1DA9"/>
    <w:rsid w:val="008D5955"/>
    <w:rsid w:val="008D5C6C"/>
    <w:rsid w:val="008E3D18"/>
    <w:rsid w:val="008E5069"/>
    <w:rsid w:val="008E72E2"/>
    <w:rsid w:val="008E73FF"/>
    <w:rsid w:val="008F0C42"/>
    <w:rsid w:val="008F639E"/>
    <w:rsid w:val="008F7017"/>
    <w:rsid w:val="0090033D"/>
    <w:rsid w:val="0090140D"/>
    <w:rsid w:val="00905FE8"/>
    <w:rsid w:val="009076A8"/>
    <w:rsid w:val="00907855"/>
    <w:rsid w:val="009109F7"/>
    <w:rsid w:val="00910BE7"/>
    <w:rsid w:val="009150CC"/>
    <w:rsid w:val="00917142"/>
    <w:rsid w:val="00920982"/>
    <w:rsid w:val="00920998"/>
    <w:rsid w:val="00923809"/>
    <w:rsid w:val="0092560F"/>
    <w:rsid w:val="00930674"/>
    <w:rsid w:val="00931747"/>
    <w:rsid w:val="00931D7E"/>
    <w:rsid w:val="0093437D"/>
    <w:rsid w:val="009348A3"/>
    <w:rsid w:val="00934F2B"/>
    <w:rsid w:val="009414F3"/>
    <w:rsid w:val="00941F94"/>
    <w:rsid w:val="0094388A"/>
    <w:rsid w:val="0094492D"/>
    <w:rsid w:val="00946775"/>
    <w:rsid w:val="00950611"/>
    <w:rsid w:val="00954E8C"/>
    <w:rsid w:val="009604CF"/>
    <w:rsid w:val="00960FFB"/>
    <w:rsid w:val="009626B6"/>
    <w:rsid w:val="0096271F"/>
    <w:rsid w:val="00966C7C"/>
    <w:rsid w:val="00966D12"/>
    <w:rsid w:val="009678FA"/>
    <w:rsid w:val="00970D08"/>
    <w:rsid w:val="00972DAC"/>
    <w:rsid w:val="0097734E"/>
    <w:rsid w:val="00980E03"/>
    <w:rsid w:val="00982746"/>
    <w:rsid w:val="00982882"/>
    <w:rsid w:val="009828A7"/>
    <w:rsid w:val="00983A8C"/>
    <w:rsid w:val="0098535A"/>
    <w:rsid w:val="00987134"/>
    <w:rsid w:val="0099057E"/>
    <w:rsid w:val="00992AAD"/>
    <w:rsid w:val="00994649"/>
    <w:rsid w:val="00995445"/>
    <w:rsid w:val="0099640B"/>
    <w:rsid w:val="00996EA7"/>
    <w:rsid w:val="00997946"/>
    <w:rsid w:val="009A0708"/>
    <w:rsid w:val="009A23EC"/>
    <w:rsid w:val="009B0D42"/>
    <w:rsid w:val="009B2225"/>
    <w:rsid w:val="009B6EF2"/>
    <w:rsid w:val="009C079B"/>
    <w:rsid w:val="009C12C1"/>
    <w:rsid w:val="009C22C7"/>
    <w:rsid w:val="009C22FF"/>
    <w:rsid w:val="009C373E"/>
    <w:rsid w:val="009C3B50"/>
    <w:rsid w:val="009C5105"/>
    <w:rsid w:val="009D1E71"/>
    <w:rsid w:val="009D2AE0"/>
    <w:rsid w:val="009D629B"/>
    <w:rsid w:val="009E0C87"/>
    <w:rsid w:val="009E0CFD"/>
    <w:rsid w:val="009E1176"/>
    <w:rsid w:val="009E22FD"/>
    <w:rsid w:val="009E25D1"/>
    <w:rsid w:val="009E53D0"/>
    <w:rsid w:val="009E68A4"/>
    <w:rsid w:val="009E6905"/>
    <w:rsid w:val="009E6D31"/>
    <w:rsid w:val="009F0FAF"/>
    <w:rsid w:val="009F3A74"/>
    <w:rsid w:val="009F43B1"/>
    <w:rsid w:val="009F5343"/>
    <w:rsid w:val="009F5777"/>
    <w:rsid w:val="00A0069F"/>
    <w:rsid w:val="00A01816"/>
    <w:rsid w:val="00A03450"/>
    <w:rsid w:val="00A03668"/>
    <w:rsid w:val="00A073E8"/>
    <w:rsid w:val="00A12F59"/>
    <w:rsid w:val="00A163D3"/>
    <w:rsid w:val="00A200B3"/>
    <w:rsid w:val="00A20134"/>
    <w:rsid w:val="00A21080"/>
    <w:rsid w:val="00A21085"/>
    <w:rsid w:val="00A218E3"/>
    <w:rsid w:val="00A21AF3"/>
    <w:rsid w:val="00A22D7A"/>
    <w:rsid w:val="00A24774"/>
    <w:rsid w:val="00A258D7"/>
    <w:rsid w:val="00A2644B"/>
    <w:rsid w:val="00A2714F"/>
    <w:rsid w:val="00A309E3"/>
    <w:rsid w:val="00A31016"/>
    <w:rsid w:val="00A3269D"/>
    <w:rsid w:val="00A32AD6"/>
    <w:rsid w:val="00A33C97"/>
    <w:rsid w:val="00A36170"/>
    <w:rsid w:val="00A40855"/>
    <w:rsid w:val="00A429A9"/>
    <w:rsid w:val="00A45BED"/>
    <w:rsid w:val="00A45E34"/>
    <w:rsid w:val="00A460C8"/>
    <w:rsid w:val="00A46DE2"/>
    <w:rsid w:val="00A51204"/>
    <w:rsid w:val="00A5209A"/>
    <w:rsid w:val="00A52F5F"/>
    <w:rsid w:val="00A53071"/>
    <w:rsid w:val="00A55680"/>
    <w:rsid w:val="00A60247"/>
    <w:rsid w:val="00A62695"/>
    <w:rsid w:val="00A63038"/>
    <w:rsid w:val="00A6444F"/>
    <w:rsid w:val="00A6485F"/>
    <w:rsid w:val="00A648BE"/>
    <w:rsid w:val="00A74161"/>
    <w:rsid w:val="00A75046"/>
    <w:rsid w:val="00A754FC"/>
    <w:rsid w:val="00A819D8"/>
    <w:rsid w:val="00A9180E"/>
    <w:rsid w:val="00A91BCD"/>
    <w:rsid w:val="00A93ADB"/>
    <w:rsid w:val="00A97A0B"/>
    <w:rsid w:val="00AA0BE3"/>
    <w:rsid w:val="00AA0C94"/>
    <w:rsid w:val="00AA0E68"/>
    <w:rsid w:val="00AA3932"/>
    <w:rsid w:val="00AA41F3"/>
    <w:rsid w:val="00AA4290"/>
    <w:rsid w:val="00AA4396"/>
    <w:rsid w:val="00AA4741"/>
    <w:rsid w:val="00AA5D22"/>
    <w:rsid w:val="00AA621E"/>
    <w:rsid w:val="00AA6253"/>
    <w:rsid w:val="00AA62F2"/>
    <w:rsid w:val="00AA70EA"/>
    <w:rsid w:val="00AA7D5D"/>
    <w:rsid w:val="00AB318D"/>
    <w:rsid w:val="00AB33FE"/>
    <w:rsid w:val="00AB38C0"/>
    <w:rsid w:val="00AB535A"/>
    <w:rsid w:val="00AB78E7"/>
    <w:rsid w:val="00AC0518"/>
    <w:rsid w:val="00AC070F"/>
    <w:rsid w:val="00AC31AC"/>
    <w:rsid w:val="00AC31AD"/>
    <w:rsid w:val="00AC40D0"/>
    <w:rsid w:val="00AC498C"/>
    <w:rsid w:val="00AC4EBE"/>
    <w:rsid w:val="00AC6C01"/>
    <w:rsid w:val="00AC781E"/>
    <w:rsid w:val="00AD0061"/>
    <w:rsid w:val="00AD0631"/>
    <w:rsid w:val="00AD5103"/>
    <w:rsid w:val="00AD5A9C"/>
    <w:rsid w:val="00AD6F59"/>
    <w:rsid w:val="00ADC731"/>
    <w:rsid w:val="00AE1B72"/>
    <w:rsid w:val="00AE2355"/>
    <w:rsid w:val="00AE398F"/>
    <w:rsid w:val="00AE3E3D"/>
    <w:rsid w:val="00AE4436"/>
    <w:rsid w:val="00AE5567"/>
    <w:rsid w:val="00AE6FC1"/>
    <w:rsid w:val="00AF020A"/>
    <w:rsid w:val="00AF2BF1"/>
    <w:rsid w:val="00AF482B"/>
    <w:rsid w:val="00AF561D"/>
    <w:rsid w:val="00AF626C"/>
    <w:rsid w:val="00AF65ED"/>
    <w:rsid w:val="00AF729D"/>
    <w:rsid w:val="00B0120D"/>
    <w:rsid w:val="00B059CA"/>
    <w:rsid w:val="00B06615"/>
    <w:rsid w:val="00B07FDA"/>
    <w:rsid w:val="00B10CDC"/>
    <w:rsid w:val="00B12DAA"/>
    <w:rsid w:val="00B15459"/>
    <w:rsid w:val="00B165B2"/>
    <w:rsid w:val="00B1748A"/>
    <w:rsid w:val="00B2032C"/>
    <w:rsid w:val="00B20711"/>
    <w:rsid w:val="00B2119C"/>
    <w:rsid w:val="00B23942"/>
    <w:rsid w:val="00B23B85"/>
    <w:rsid w:val="00B31218"/>
    <w:rsid w:val="00B31693"/>
    <w:rsid w:val="00B31B35"/>
    <w:rsid w:val="00B32392"/>
    <w:rsid w:val="00B3614D"/>
    <w:rsid w:val="00B40579"/>
    <w:rsid w:val="00B41AFC"/>
    <w:rsid w:val="00B42E8E"/>
    <w:rsid w:val="00B4458B"/>
    <w:rsid w:val="00B45973"/>
    <w:rsid w:val="00B46143"/>
    <w:rsid w:val="00B4701D"/>
    <w:rsid w:val="00B5564D"/>
    <w:rsid w:val="00B55AC3"/>
    <w:rsid w:val="00B568C2"/>
    <w:rsid w:val="00B60061"/>
    <w:rsid w:val="00B6052A"/>
    <w:rsid w:val="00B6261B"/>
    <w:rsid w:val="00B667B1"/>
    <w:rsid w:val="00B67015"/>
    <w:rsid w:val="00B71D1E"/>
    <w:rsid w:val="00B7314B"/>
    <w:rsid w:val="00B7452A"/>
    <w:rsid w:val="00B75323"/>
    <w:rsid w:val="00B75849"/>
    <w:rsid w:val="00B75B5E"/>
    <w:rsid w:val="00B761EC"/>
    <w:rsid w:val="00B76916"/>
    <w:rsid w:val="00B807A2"/>
    <w:rsid w:val="00B808C0"/>
    <w:rsid w:val="00B80DB0"/>
    <w:rsid w:val="00B82E33"/>
    <w:rsid w:val="00B8364B"/>
    <w:rsid w:val="00B8484E"/>
    <w:rsid w:val="00B90225"/>
    <w:rsid w:val="00B9036C"/>
    <w:rsid w:val="00B90E05"/>
    <w:rsid w:val="00B91900"/>
    <w:rsid w:val="00B91A4C"/>
    <w:rsid w:val="00B91BA9"/>
    <w:rsid w:val="00B92F56"/>
    <w:rsid w:val="00B95F63"/>
    <w:rsid w:val="00BA44F7"/>
    <w:rsid w:val="00BA4E11"/>
    <w:rsid w:val="00BA59BB"/>
    <w:rsid w:val="00BA6101"/>
    <w:rsid w:val="00BA6A29"/>
    <w:rsid w:val="00BA6B51"/>
    <w:rsid w:val="00BA6C8F"/>
    <w:rsid w:val="00BB1433"/>
    <w:rsid w:val="00BB1A98"/>
    <w:rsid w:val="00BB1B92"/>
    <w:rsid w:val="00BB247F"/>
    <w:rsid w:val="00BB260B"/>
    <w:rsid w:val="00BB2BCA"/>
    <w:rsid w:val="00BC0AE1"/>
    <w:rsid w:val="00BC139B"/>
    <w:rsid w:val="00BC1EC8"/>
    <w:rsid w:val="00BC1FC0"/>
    <w:rsid w:val="00BC575C"/>
    <w:rsid w:val="00BD26D1"/>
    <w:rsid w:val="00BD639C"/>
    <w:rsid w:val="00BD6BD9"/>
    <w:rsid w:val="00BD7834"/>
    <w:rsid w:val="00BE0CD3"/>
    <w:rsid w:val="00BE5C52"/>
    <w:rsid w:val="00BE7B5C"/>
    <w:rsid w:val="00BF02DF"/>
    <w:rsid w:val="00BF0440"/>
    <w:rsid w:val="00BF0EC8"/>
    <w:rsid w:val="00BF20C0"/>
    <w:rsid w:val="00BF4164"/>
    <w:rsid w:val="00BF79FA"/>
    <w:rsid w:val="00C00934"/>
    <w:rsid w:val="00C02FDA"/>
    <w:rsid w:val="00C035DA"/>
    <w:rsid w:val="00C03827"/>
    <w:rsid w:val="00C05BB8"/>
    <w:rsid w:val="00C066CD"/>
    <w:rsid w:val="00C07C62"/>
    <w:rsid w:val="00C11733"/>
    <w:rsid w:val="00C12763"/>
    <w:rsid w:val="00C14DB4"/>
    <w:rsid w:val="00C162C5"/>
    <w:rsid w:val="00C163AE"/>
    <w:rsid w:val="00C221C3"/>
    <w:rsid w:val="00C25310"/>
    <w:rsid w:val="00C25FC0"/>
    <w:rsid w:val="00C261B4"/>
    <w:rsid w:val="00C27139"/>
    <w:rsid w:val="00C30228"/>
    <w:rsid w:val="00C30AE2"/>
    <w:rsid w:val="00C319A0"/>
    <w:rsid w:val="00C323B4"/>
    <w:rsid w:val="00C32524"/>
    <w:rsid w:val="00C32739"/>
    <w:rsid w:val="00C33C5D"/>
    <w:rsid w:val="00C40BFD"/>
    <w:rsid w:val="00C43475"/>
    <w:rsid w:val="00C43F39"/>
    <w:rsid w:val="00C45FF5"/>
    <w:rsid w:val="00C479E0"/>
    <w:rsid w:val="00C515FE"/>
    <w:rsid w:val="00C5236E"/>
    <w:rsid w:val="00C5361F"/>
    <w:rsid w:val="00C542BC"/>
    <w:rsid w:val="00C60C9F"/>
    <w:rsid w:val="00C62120"/>
    <w:rsid w:val="00C62706"/>
    <w:rsid w:val="00C63EAB"/>
    <w:rsid w:val="00C64898"/>
    <w:rsid w:val="00C65596"/>
    <w:rsid w:val="00C66176"/>
    <w:rsid w:val="00C6722F"/>
    <w:rsid w:val="00C67CCC"/>
    <w:rsid w:val="00C72081"/>
    <w:rsid w:val="00C7262E"/>
    <w:rsid w:val="00C739C5"/>
    <w:rsid w:val="00C7475E"/>
    <w:rsid w:val="00C801FF"/>
    <w:rsid w:val="00C80EC1"/>
    <w:rsid w:val="00C81BC3"/>
    <w:rsid w:val="00C821F0"/>
    <w:rsid w:val="00C83D36"/>
    <w:rsid w:val="00C847C9"/>
    <w:rsid w:val="00C84B44"/>
    <w:rsid w:val="00C84E4D"/>
    <w:rsid w:val="00C85963"/>
    <w:rsid w:val="00C913EA"/>
    <w:rsid w:val="00C91B9D"/>
    <w:rsid w:val="00C91F3F"/>
    <w:rsid w:val="00C95190"/>
    <w:rsid w:val="00C95654"/>
    <w:rsid w:val="00C964B4"/>
    <w:rsid w:val="00C970B1"/>
    <w:rsid w:val="00CA1D31"/>
    <w:rsid w:val="00CA26D7"/>
    <w:rsid w:val="00CA294B"/>
    <w:rsid w:val="00CA5C65"/>
    <w:rsid w:val="00CA64DF"/>
    <w:rsid w:val="00CB2D3B"/>
    <w:rsid w:val="00CB58C1"/>
    <w:rsid w:val="00CB6269"/>
    <w:rsid w:val="00CB76E0"/>
    <w:rsid w:val="00CB7B91"/>
    <w:rsid w:val="00CB7E21"/>
    <w:rsid w:val="00CC3FE7"/>
    <w:rsid w:val="00CC6964"/>
    <w:rsid w:val="00CC6CD6"/>
    <w:rsid w:val="00CC6F51"/>
    <w:rsid w:val="00CD1C7F"/>
    <w:rsid w:val="00CD2E58"/>
    <w:rsid w:val="00CD3882"/>
    <w:rsid w:val="00CD58A2"/>
    <w:rsid w:val="00CE21C0"/>
    <w:rsid w:val="00CE5EC3"/>
    <w:rsid w:val="00CE7D83"/>
    <w:rsid w:val="00CF0270"/>
    <w:rsid w:val="00CF03DF"/>
    <w:rsid w:val="00CF261F"/>
    <w:rsid w:val="00CF3E0E"/>
    <w:rsid w:val="00CF45A2"/>
    <w:rsid w:val="00CF590C"/>
    <w:rsid w:val="00CF68ED"/>
    <w:rsid w:val="00CF6B85"/>
    <w:rsid w:val="00CF6FCA"/>
    <w:rsid w:val="00D00E0B"/>
    <w:rsid w:val="00D0152F"/>
    <w:rsid w:val="00D016EF"/>
    <w:rsid w:val="00D0190D"/>
    <w:rsid w:val="00D0193D"/>
    <w:rsid w:val="00D023CC"/>
    <w:rsid w:val="00D10856"/>
    <w:rsid w:val="00D10918"/>
    <w:rsid w:val="00D11CA1"/>
    <w:rsid w:val="00D14B9C"/>
    <w:rsid w:val="00D20B1F"/>
    <w:rsid w:val="00D241F1"/>
    <w:rsid w:val="00D2456E"/>
    <w:rsid w:val="00D269BA"/>
    <w:rsid w:val="00D269D5"/>
    <w:rsid w:val="00D26D7C"/>
    <w:rsid w:val="00D30EE1"/>
    <w:rsid w:val="00D32068"/>
    <w:rsid w:val="00D324D7"/>
    <w:rsid w:val="00D32CDF"/>
    <w:rsid w:val="00D33907"/>
    <w:rsid w:val="00D34A8C"/>
    <w:rsid w:val="00D35599"/>
    <w:rsid w:val="00D36815"/>
    <w:rsid w:val="00D36D6A"/>
    <w:rsid w:val="00D370F2"/>
    <w:rsid w:val="00D41BBD"/>
    <w:rsid w:val="00D446AA"/>
    <w:rsid w:val="00D46664"/>
    <w:rsid w:val="00D5403E"/>
    <w:rsid w:val="00D547FC"/>
    <w:rsid w:val="00D566ED"/>
    <w:rsid w:val="00D60DE9"/>
    <w:rsid w:val="00D619FD"/>
    <w:rsid w:val="00D62685"/>
    <w:rsid w:val="00D62AFF"/>
    <w:rsid w:val="00D667E6"/>
    <w:rsid w:val="00D668F9"/>
    <w:rsid w:val="00D66C16"/>
    <w:rsid w:val="00D66C4F"/>
    <w:rsid w:val="00D673DA"/>
    <w:rsid w:val="00D80182"/>
    <w:rsid w:val="00D80C08"/>
    <w:rsid w:val="00D81020"/>
    <w:rsid w:val="00D83A71"/>
    <w:rsid w:val="00D91228"/>
    <w:rsid w:val="00D91D83"/>
    <w:rsid w:val="00D92B57"/>
    <w:rsid w:val="00D938AA"/>
    <w:rsid w:val="00DA4448"/>
    <w:rsid w:val="00DA5957"/>
    <w:rsid w:val="00DB2AEB"/>
    <w:rsid w:val="00DB384F"/>
    <w:rsid w:val="00DB438E"/>
    <w:rsid w:val="00DC0064"/>
    <w:rsid w:val="00DC0E5D"/>
    <w:rsid w:val="00DC2491"/>
    <w:rsid w:val="00DC350D"/>
    <w:rsid w:val="00DC4431"/>
    <w:rsid w:val="00DC57DA"/>
    <w:rsid w:val="00DD0325"/>
    <w:rsid w:val="00DD18E9"/>
    <w:rsid w:val="00DD25A6"/>
    <w:rsid w:val="00DD3A21"/>
    <w:rsid w:val="00DD3E1A"/>
    <w:rsid w:val="00DD41E7"/>
    <w:rsid w:val="00DD5194"/>
    <w:rsid w:val="00DD72C9"/>
    <w:rsid w:val="00DE2329"/>
    <w:rsid w:val="00DE2470"/>
    <w:rsid w:val="00DE749E"/>
    <w:rsid w:val="00DF2301"/>
    <w:rsid w:val="00DF2A4D"/>
    <w:rsid w:val="00DF50F1"/>
    <w:rsid w:val="00DF5D86"/>
    <w:rsid w:val="00DF78FF"/>
    <w:rsid w:val="00E00211"/>
    <w:rsid w:val="00E0038D"/>
    <w:rsid w:val="00E017F4"/>
    <w:rsid w:val="00E0190A"/>
    <w:rsid w:val="00E0354C"/>
    <w:rsid w:val="00E05386"/>
    <w:rsid w:val="00E06538"/>
    <w:rsid w:val="00E07952"/>
    <w:rsid w:val="00E10D25"/>
    <w:rsid w:val="00E11517"/>
    <w:rsid w:val="00E12715"/>
    <w:rsid w:val="00E14B84"/>
    <w:rsid w:val="00E169DD"/>
    <w:rsid w:val="00E16D3E"/>
    <w:rsid w:val="00E17131"/>
    <w:rsid w:val="00E17E2B"/>
    <w:rsid w:val="00E20E78"/>
    <w:rsid w:val="00E2144D"/>
    <w:rsid w:val="00E237CB"/>
    <w:rsid w:val="00E23E99"/>
    <w:rsid w:val="00E245FE"/>
    <w:rsid w:val="00E249BD"/>
    <w:rsid w:val="00E2554C"/>
    <w:rsid w:val="00E26266"/>
    <w:rsid w:val="00E26350"/>
    <w:rsid w:val="00E268EA"/>
    <w:rsid w:val="00E26B52"/>
    <w:rsid w:val="00E27938"/>
    <w:rsid w:val="00E317DA"/>
    <w:rsid w:val="00E31D55"/>
    <w:rsid w:val="00E31EC8"/>
    <w:rsid w:val="00E324DE"/>
    <w:rsid w:val="00E3252E"/>
    <w:rsid w:val="00E3273B"/>
    <w:rsid w:val="00E331F4"/>
    <w:rsid w:val="00E34B4D"/>
    <w:rsid w:val="00E34BCC"/>
    <w:rsid w:val="00E40D77"/>
    <w:rsid w:val="00E417AE"/>
    <w:rsid w:val="00E419E8"/>
    <w:rsid w:val="00E466D6"/>
    <w:rsid w:val="00E51E63"/>
    <w:rsid w:val="00E532D8"/>
    <w:rsid w:val="00E55377"/>
    <w:rsid w:val="00E55CEC"/>
    <w:rsid w:val="00E57C5F"/>
    <w:rsid w:val="00E61F6F"/>
    <w:rsid w:val="00E629FB"/>
    <w:rsid w:val="00E639C9"/>
    <w:rsid w:val="00E703F0"/>
    <w:rsid w:val="00E71D62"/>
    <w:rsid w:val="00E73A26"/>
    <w:rsid w:val="00E74D90"/>
    <w:rsid w:val="00E74DA0"/>
    <w:rsid w:val="00E74DA1"/>
    <w:rsid w:val="00E81667"/>
    <w:rsid w:val="00E82E13"/>
    <w:rsid w:val="00E838AA"/>
    <w:rsid w:val="00E84E3D"/>
    <w:rsid w:val="00E85243"/>
    <w:rsid w:val="00E85AD0"/>
    <w:rsid w:val="00E8692C"/>
    <w:rsid w:val="00E86E43"/>
    <w:rsid w:val="00E90066"/>
    <w:rsid w:val="00E97407"/>
    <w:rsid w:val="00EA13BE"/>
    <w:rsid w:val="00EA57F0"/>
    <w:rsid w:val="00EA6613"/>
    <w:rsid w:val="00EA6944"/>
    <w:rsid w:val="00EB0787"/>
    <w:rsid w:val="00EB1D30"/>
    <w:rsid w:val="00EB1F5A"/>
    <w:rsid w:val="00EB7030"/>
    <w:rsid w:val="00EB795A"/>
    <w:rsid w:val="00EC4F08"/>
    <w:rsid w:val="00EC70D9"/>
    <w:rsid w:val="00ED174A"/>
    <w:rsid w:val="00ED2678"/>
    <w:rsid w:val="00ED5DD0"/>
    <w:rsid w:val="00ED6B76"/>
    <w:rsid w:val="00ED783C"/>
    <w:rsid w:val="00EE08B9"/>
    <w:rsid w:val="00EE0D89"/>
    <w:rsid w:val="00EE16E5"/>
    <w:rsid w:val="00EF5E60"/>
    <w:rsid w:val="00EF684E"/>
    <w:rsid w:val="00EF73AD"/>
    <w:rsid w:val="00F00CF3"/>
    <w:rsid w:val="00F01BCD"/>
    <w:rsid w:val="00F02307"/>
    <w:rsid w:val="00F0298A"/>
    <w:rsid w:val="00F0310C"/>
    <w:rsid w:val="00F03AFB"/>
    <w:rsid w:val="00F03E7C"/>
    <w:rsid w:val="00F047C5"/>
    <w:rsid w:val="00F11D74"/>
    <w:rsid w:val="00F139C2"/>
    <w:rsid w:val="00F16970"/>
    <w:rsid w:val="00F17611"/>
    <w:rsid w:val="00F20E39"/>
    <w:rsid w:val="00F27E0C"/>
    <w:rsid w:val="00F3073D"/>
    <w:rsid w:val="00F31CAD"/>
    <w:rsid w:val="00F31D00"/>
    <w:rsid w:val="00F32636"/>
    <w:rsid w:val="00F33686"/>
    <w:rsid w:val="00F33B5A"/>
    <w:rsid w:val="00F35F84"/>
    <w:rsid w:val="00F40CF1"/>
    <w:rsid w:val="00F42CB0"/>
    <w:rsid w:val="00F42E86"/>
    <w:rsid w:val="00F441DF"/>
    <w:rsid w:val="00F45375"/>
    <w:rsid w:val="00F50BA0"/>
    <w:rsid w:val="00F51943"/>
    <w:rsid w:val="00F51C63"/>
    <w:rsid w:val="00F558D6"/>
    <w:rsid w:val="00F60E6F"/>
    <w:rsid w:val="00F61A60"/>
    <w:rsid w:val="00F61A80"/>
    <w:rsid w:val="00F62AEC"/>
    <w:rsid w:val="00F63576"/>
    <w:rsid w:val="00F6384D"/>
    <w:rsid w:val="00F66613"/>
    <w:rsid w:val="00F6723F"/>
    <w:rsid w:val="00F722C5"/>
    <w:rsid w:val="00F72542"/>
    <w:rsid w:val="00F74882"/>
    <w:rsid w:val="00F74D26"/>
    <w:rsid w:val="00F75A2A"/>
    <w:rsid w:val="00F77C2D"/>
    <w:rsid w:val="00F80177"/>
    <w:rsid w:val="00F813ED"/>
    <w:rsid w:val="00F81F70"/>
    <w:rsid w:val="00F82C44"/>
    <w:rsid w:val="00F83AA3"/>
    <w:rsid w:val="00F83DA5"/>
    <w:rsid w:val="00F84B07"/>
    <w:rsid w:val="00F85954"/>
    <w:rsid w:val="00F864A7"/>
    <w:rsid w:val="00F8677E"/>
    <w:rsid w:val="00F87654"/>
    <w:rsid w:val="00F87D4F"/>
    <w:rsid w:val="00F905B3"/>
    <w:rsid w:val="00F91AB8"/>
    <w:rsid w:val="00F91C32"/>
    <w:rsid w:val="00F91E65"/>
    <w:rsid w:val="00F937CB"/>
    <w:rsid w:val="00F95488"/>
    <w:rsid w:val="00F96CB0"/>
    <w:rsid w:val="00FA2DBE"/>
    <w:rsid w:val="00FA52F5"/>
    <w:rsid w:val="00FB0556"/>
    <w:rsid w:val="00FB0A11"/>
    <w:rsid w:val="00FB0AF4"/>
    <w:rsid w:val="00FB1699"/>
    <w:rsid w:val="00FB2B74"/>
    <w:rsid w:val="00FB4124"/>
    <w:rsid w:val="00FB579C"/>
    <w:rsid w:val="00FB71EC"/>
    <w:rsid w:val="00FB7316"/>
    <w:rsid w:val="00FC0E55"/>
    <w:rsid w:val="00FC4581"/>
    <w:rsid w:val="00FC560D"/>
    <w:rsid w:val="00FC75C3"/>
    <w:rsid w:val="00FC799C"/>
    <w:rsid w:val="00FC7CCD"/>
    <w:rsid w:val="00FD1E06"/>
    <w:rsid w:val="00FD5878"/>
    <w:rsid w:val="00FD5B56"/>
    <w:rsid w:val="00FD685A"/>
    <w:rsid w:val="00FD699D"/>
    <w:rsid w:val="00FE0990"/>
    <w:rsid w:val="00FE4590"/>
    <w:rsid w:val="00FE6F33"/>
    <w:rsid w:val="00FF0A26"/>
    <w:rsid w:val="00FF2297"/>
    <w:rsid w:val="00FF4123"/>
    <w:rsid w:val="00FF520C"/>
    <w:rsid w:val="017B0E6C"/>
    <w:rsid w:val="0185C47C"/>
    <w:rsid w:val="021E31D4"/>
    <w:rsid w:val="04B195E5"/>
    <w:rsid w:val="0589C32E"/>
    <w:rsid w:val="06192B96"/>
    <w:rsid w:val="0676CA3A"/>
    <w:rsid w:val="07746536"/>
    <w:rsid w:val="07B06144"/>
    <w:rsid w:val="08B59488"/>
    <w:rsid w:val="08E2E817"/>
    <w:rsid w:val="08FFB7F9"/>
    <w:rsid w:val="0D35BF15"/>
    <w:rsid w:val="0DDEF043"/>
    <w:rsid w:val="0E00DB13"/>
    <w:rsid w:val="0E0A9E1B"/>
    <w:rsid w:val="0F90259A"/>
    <w:rsid w:val="10855906"/>
    <w:rsid w:val="10B429F0"/>
    <w:rsid w:val="11C23473"/>
    <w:rsid w:val="1231BD05"/>
    <w:rsid w:val="1257F262"/>
    <w:rsid w:val="1294C31E"/>
    <w:rsid w:val="12A98718"/>
    <w:rsid w:val="13D776C6"/>
    <w:rsid w:val="15B1BE73"/>
    <w:rsid w:val="163860E5"/>
    <w:rsid w:val="163ED3DE"/>
    <w:rsid w:val="169D819C"/>
    <w:rsid w:val="17291757"/>
    <w:rsid w:val="17C416F9"/>
    <w:rsid w:val="183FEFBF"/>
    <w:rsid w:val="1B341221"/>
    <w:rsid w:val="1C517A7C"/>
    <w:rsid w:val="1D219EC2"/>
    <w:rsid w:val="1D79932F"/>
    <w:rsid w:val="1D7C5FFA"/>
    <w:rsid w:val="1E5F4FEB"/>
    <w:rsid w:val="1FB505F4"/>
    <w:rsid w:val="1FD27D84"/>
    <w:rsid w:val="21E2A7ED"/>
    <w:rsid w:val="227C0C20"/>
    <w:rsid w:val="235F8007"/>
    <w:rsid w:val="23D4DC11"/>
    <w:rsid w:val="244A8868"/>
    <w:rsid w:val="245F8095"/>
    <w:rsid w:val="24690347"/>
    <w:rsid w:val="2662AD7F"/>
    <w:rsid w:val="270BDB33"/>
    <w:rsid w:val="271D4C91"/>
    <w:rsid w:val="295638EC"/>
    <w:rsid w:val="296A3C73"/>
    <w:rsid w:val="2A2BA029"/>
    <w:rsid w:val="2BBEF7BA"/>
    <w:rsid w:val="2D2D445C"/>
    <w:rsid w:val="2DC17337"/>
    <w:rsid w:val="2FF91B68"/>
    <w:rsid w:val="3008A7AD"/>
    <w:rsid w:val="3051AB34"/>
    <w:rsid w:val="311A2D13"/>
    <w:rsid w:val="31AEB1D6"/>
    <w:rsid w:val="321F7B13"/>
    <w:rsid w:val="3279A5FF"/>
    <w:rsid w:val="32EB1A96"/>
    <w:rsid w:val="353B41A1"/>
    <w:rsid w:val="37AB45AE"/>
    <w:rsid w:val="3884E942"/>
    <w:rsid w:val="3915719A"/>
    <w:rsid w:val="39D41C6B"/>
    <w:rsid w:val="3A90F790"/>
    <w:rsid w:val="3B8088DD"/>
    <w:rsid w:val="3BB92E46"/>
    <w:rsid w:val="3C803AFD"/>
    <w:rsid w:val="3D4213EF"/>
    <w:rsid w:val="3D4DD757"/>
    <w:rsid w:val="3DCE404D"/>
    <w:rsid w:val="3E05F896"/>
    <w:rsid w:val="3E41B31B"/>
    <w:rsid w:val="3E70FACB"/>
    <w:rsid w:val="3EAC10B2"/>
    <w:rsid w:val="3F184A36"/>
    <w:rsid w:val="409C08A8"/>
    <w:rsid w:val="418A9DCA"/>
    <w:rsid w:val="42C787E2"/>
    <w:rsid w:val="44073C60"/>
    <w:rsid w:val="44B87CE1"/>
    <w:rsid w:val="4756E007"/>
    <w:rsid w:val="48260DF8"/>
    <w:rsid w:val="4918F5ED"/>
    <w:rsid w:val="498016D9"/>
    <w:rsid w:val="4A2D3B1D"/>
    <w:rsid w:val="4A532B6D"/>
    <w:rsid w:val="4A5B8D07"/>
    <w:rsid w:val="4AC85E0A"/>
    <w:rsid w:val="4ED9104E"/>
    <w:rsid w:val="4FA27FAD"/>
    <w:rsid w:val="4FD07A2B"/>
    <w:rsid w:val="50A19185"/>
    <w:rsid w:val="50E9DBB9"/>
    <w:rsid w:val="50FF0462"/>
    <w:rsid w:val="514DB82E"/>
    <w:rsid w:val="517E5A6B"/>
    <w:rsid w:val="51C368AE"/>
    <w:rsid w:val="51C80F06"/>
    <w:rsid w:val="5239CBC5"/>
    <w:rsid w:val="525A28B7"/>
    <w:rsid w:val="52FAA053"/>
    <w:rsid w:val="5325C4C3"/>
    <w:rsid w:val="54468254"/>
    <w:rsid w:val="5694BBBA"/>
    <w:rsid w:val="57E92F70"/>
    <w:rsid w:val="580940BE"/>
    <w:rsid w:val="582B3E54"/>
    <w:rsid w:val="58640F97"/>
    <w:rsid w:val="58F6C089"/>
    <w:rsid w:val="5926E546"/>
    <w:rsid w:val="594416B5"/>
    <w:rsid w:val="5A6E2C7F"/>
    <w:rsid w:val="5A83CDED"/>
    <w:rsid w:val="5AD18E9A"/>
    <w:rsid w:val="5AE6397B"/>
    <w:rsid w:val="5C3BD79E"/>
    <w:rsid w:val="5E3126A4"/>
    <w:rsid w:val="5EF6FB99"/>
    <w:rsid w:val="5F6F2EEB"/>
    <w:rsid w:val="5F728183"/>
    <w:rsid w:val="620590A8"/>
    <w:rsid w:val="62BF25ED"/>
    <w:rsid w:val="635D1047"/>
    <w:rsid w:val="6408A077"/>
    <w:rsid w:val="64663C95"/>
    <w:rsid w:val="64D7DC0F"/>
    <w:rsid w:val="65CDE847"/>
    <w:rsid w:val="65E9805A"/>
    <w:rsid w:val="65F53B01"/>
    <w:rsid w:val="65F918BF"/>
    <w:rsid w:val="6605B325"/>
    <w:rsid w:val="66534A56"/>
    <w:rsid w:val="6684045E"/>
    <w:rsid w:val="6828A0CD"/>
    <w:rsid w:val="686EA382"/>
    <w:rsid w:val="6969C98F"/>
    <w:rsid w:val="6BADF0E0"/>
    <w:rsid w:val="6BB61363"/>
    <w:rsid w:val="6BBBECC3"/>
    <w:rsid w:val="6D66B13D"/>
    <w:rsid w:val="6ECCA35A"/>
    <w:rsid w:val="70B869E6"/>
    <w:rsid w:val="717FA150"/>
    <w:rsid w:val="71FAF77E"/>
    <w:rsid w:val="727472E2"/>
    <w:rsid w:val="72B6A51A"/>
    <w:rsid w:val="72FDBD23"/>
    <w:rsid w:val="7366478E"/>
    <w:rsid w:val="740AFCBF"/>
    <w:rsid w:val="74D5C744"/>
    <w:rsid w:val="76C50DB4"/>
    <w:rsid w:val="774AD0D6"/>
    <w:rsid w:val="788AACA9"/>
    <w:rsid w:val="7931170D"/>
    <w:rsid w:val="79431F9A"/>
    <w:rsid w:val="7AEBE301"/>
    <w:rsid w:val="7B0F07A6"/>
    <w:rsid w:val="7B2B947F"/>
    <w:rsid w:val="7BDAE048"/>
    <w:rsid w:val="7EB94047"/>
    <w:rsid w:val="7ED553E1"/>
    <w:rsid w:val="7EE14CC9"/>
    <w:rsid w:val="7F566124"/>
    <w:rsid w:val="7F9FA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8907"/>
  <w15:docId w15:val="{C89F627F-541E-4CD4-AC8A-6CC181FF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502732"/>
    <w:pPr>
      <w:spacing w:after="200" w:line="276" w:lineRule="auto"/>
    </w:pPr>
    <w:rPr>
      <w:rFonts w:ascii="Calibri" w:hAnsi="Calibri" w:eastAsia="Calibri" w:cs="Calibri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C34075"/>
    <w:pPr>
      <w:widowControl w:val="0"/>
      <w:autoSpaceDE w:val="0"/>
      <w:autoSpaceDN w:val="0"/>
      <w:spacing w:after="0" w:line="240" w:lineRule="auto"/>
      <w:ind w:left="205"/>
      <w:outlineLvl w:val="0"/>
    </w:pPr>
    <w:rPr>
      <w:rFonts w:ascii="Arial" w:hAnsi="Arial" w:eastAsia="Arial" w:cs="Arial"/>
      <w:b/>
      <w:bCs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75F3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75F3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1F1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15670"/>
  </w:style>
  <w:style w:type="paragraph" w:styleId="Pidipagina">
    <w:name w:val="footer"/>
    <w:basedOn w:val="Normale"/>
    <w:link w:val="PidipaginaCarattere"/>
    <w:uiPriority w:val="99"/>
    <w:unhideWhenUsed/>
    <w:rsid w:val="00815670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15670"/>
  </w:style>
  <w:style w:type="table" w:styleId="Grigliatabella">
    <w:name w:val="Table Grid"/>
    <w:basedOn w:val="Tabellanormale"/>
    <w:uiPriority w:val="59"/>
    <w:rsid w:val="00815670"/>
    <w:pPr>
      <w:spacing w:after="0" w:line="240" w:lineRule="auto"/>
    </w:pPr>
    <w:rPr>
      <w:rFonts w:ascii="Calibri" w:hAnsi="Calibri" w:eastAsia="Calibri" w:cs="Calibri"/>
      <w:lang w:val="en-US"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40BF"/>
    <w:rPr>
      <w:color w:val="0563C1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/>
    <w:unhideWhenUsed/>
    <w:rsid w:val="00A840BF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5027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0C2B3B"/>
    <w:rPr>
      <w:rFonts w:ascii="Segoe UI" w:hAnsi="Segoe UI" w:eastAsia="Calibri" w:cs="Segoe UI"/>
      <w:sz w:val="18"/>
      <w:szCs w:val="18"/>
      <w:lang w:val="en-US" w:eastAsia="it-IT"/>
    </w:rPr>
  </w:style>
  <w:style w:type="character" w:styleId="Rimandocommento">
    <w:name w:val="annotation reference"/>
    <w:basedOn w:val="Carpredefinitoparagrafo"/>
    <w:uiPriority w:val="99"/>
    <w:unhideWhenUsed/>
    <w:rsid w:val="0032126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126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32126B"/>
    <w:rPr>
      <w:rFonts w:ascii="Calibri" w:hAnsi="Calibri" w:eastAsia="Calibri" w:cs="Calibri"/>
      <w:sz w:val="20"/>
      <w:szCs w:val="20"/>
      <w:lang w:val="en-US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126B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2126B"/>
    <w:rPr>
      <w:rFonts w:ascii="Calibri" w:hAnsi="Calibri" w:eastAsia="Calibri" w:cs="Calibri"/>
      <w:b/>
      <w:bCs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1"/>
    <w:qFormat/>
    <w:rsid w:val="000222DB"/>
    <w:pPr>
      <w:widowControl w:val="0"/>
      <w:autoSpaceDE w:val="0"/>
      <w:autoSpaceDN w:val="0"/>
      <w:spacing w:before="120" w:after="0" w:line="240" w:lineRule="auto"/>
      <w:jc w:val="both"/>
    </w:pPr>
    <w:rPr>
      <w:color w:val="000000" w:themeColor="text1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0222DB"/>
    <w:rPr>
      <w:rFonts w:ascii="Calibri" w:hAnsi="Calibri" w:eastAsia="Calibri" w:cs="Calibri"/>
      <w:color w:val="000000" w:themeColor="text1"/>
      <w:lang w:val="en-US"/>
    </w:rPr>
  </w:style>
  <w:style w:type="character" w:styleId="Menzionenonrisolta2" w:customStyle="1">
    <w:name w:val="Menzione non risolta2"/>
    <w:basedOn w:val="Carpredefinitoparagrafo"/>
    <w:uiPriority w:val="99"/>
    <w:semiHidden/>
    <w:unhideWhenUsed/>
    <w:rsid w:val="007F6AB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59FE"/>
    <w:rPr>
      <w:color w:val="954F72" w:themeColor="followedHyperlink"/>
      <w:u w:val="single"/>
    </w:rPr>
  </w:style>
  <w:style w:type="character" w:styleId="Menzionenonrisolta3" w:customStyle="1">
    <w:name w:val="Menzione non risolta3"/>
    <w:basedOn w:val="Carpredefinitoparagrafo"/>
    <w:uiPriority w:val="99"/>
    <w:semiHidden/>
    <w:unhideWhenUsed/>
    <w:rsid w:val="008A0113"/>
    <w:rPr>
      <w:color w:val="605E5C"/>
      <w:shd w:val="clear" w:color="auto" w:fill="E1DFDD"/>
    </w:rPr>
  </w:style>
  <w:style w:type="character" w:styleId="Menzionenonrisolta4" w:customStyle="1">
    <w:name w:val="Menzione non risolta4"/>
    <w:basedOn w:val="Carpredefinitoparagrafo"/>
    <w:uiPriority w:val="99"/>
    <w:semiHidden/>
    <w:unhideWhenUsed/>
    <w:rsid w:val="0050194C"/>
    <w:rPr>
      <w:color w:val="605E5C"/>
      <w:shd w:val="clear" w:color="auto" w:fill="E1DFDD"/>
    </w:rPr>
  </w:style>
  <w:style w:type="character" w:styleId="Titolo1Carattere" w:customStyle="1">
    <w:name w:val="Titolo 1 Carattere"/>
    <w:basedOn w:val="Carpredefinitoparagrafo"/>
    <w:link w:val="Titolo1"/>
    <w:uiPriority w:val="9"/>
    <w:rsid w:val="00C34075"/>
    <w:rPr>
      <w:rFonts w:ascii="Arial" w:hAnsi="Arial" w:eastAsia="Arial" w:cs="Arial"/>
      <w:b/>
      <w:bCs/>
    </w:rPr>
  </w:style>
  <w:style w:type="paragraph" w:styleId="Revisione">
    <w:name w:val="Revision"/>
    <w:hidden/>
    <w:uiPriority w:val="99"/>
    <w:semiHidden/>
    <w:rsid w:val="003054B3"/>
    <w:pPr>
      <w:spacing w:after="0" w:line="240" w:lineRule="auto"/>
    </w:pPr>
    <w:rPr>
      <w:rFonts w:ascii="Calibri" w:hAnsi="Calibri" w:eastAsia="Calibri" w:cs="Calibri"/>
      <w:lang w:eastAsia="it-IT"/>
    </w:rPr>
  </w:style>
  <w:style w:type="character" w:styleId="Menzionenonrisolta5" w:customStyle="1">
    <w:name w:val="Menzione non risolta5"/>
    <w:basedOn w:val="Carpredefinitoparagrafo"/>
    <w:uiPriority w:val="99"/>
    <w:rsid w:val="00501D1F"/>
    <w:rPr>
      <w:color w:val="605E5C"/>
      <w:shd w:val="clear" w:color="auto" w:fill="E1DFDD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6E75F3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eastAsia="it-IT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6E75F3"/>
    <w:rPr>
      <w:rFonts w:asciiTheme="majorHAnsi" w:hAnsiTheme="majorHAnsi" w:eastAsiaTheme="majorEastAsia" w:cstheme="majorBidi"/>
      <w:b/>
      <w:bCs/>
      <w:color w:val="5B9BD5" w:themeColor="accent1"/>
      <w:lang w:eastAsia="it-IT"/>
    </w:rPr>
  </w:style>
  <w:style w:type="paragraph" w:styleId="TableParagraph" w:customStyle="1">
    <w:name w:val="Table Paragraph"/>
    <w:basedOn w:val="Normale"/>
    <w:uiPriority w:val="1"/>
    <w:qFormat/>
    <w:rsid w:val="006E75F3"/>
    <w:pPr>
      <w:widowControl w:val="0"/>
      <w:autoSpaceDE w:val="0"/>
      <w:autoSpaceDN w:val="0"/>
      <w:spacing w:after="0" w:line="240" w:lineRule="auto"/>
      <w:ind w:left="105"/>
    </w:pPr>
    <w:rPr>
      <w:lang w:val="en-US"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6E75F3"/>
    <w:pPr>
      <w:widowControl w:val="0"/>
      <w:autoSpaceDE w:val="0"/>
      <w:autoSpaceDN w:val="0"/>
      <w:spacing w:line="240" w:lineRule="auto"/>
    </w:pPr>
    <w:rPr>
      <w:i/>
      <w:iCs/>
      <w:color w:val="44546A"/>
      <w:sz w:val="18"/>
      <w:szCs w:val="18"/>
      <w:lang w:val="en-US" w:eastAsia="en-US"/>
    </w:rPr>
  </w:style>
  <w:style w:type="table" w:styleId="Grigliatabella1" w:customStyle="1">
    <w:name w:val="Griglia tabella1"/>
    <w:basedOn w:val="Tabellanormale"/>
    <w:next w:val="Grigliatabella"/>
    <w:rsid w:val="00323C6C"/>
    <w:pPr>
      <w:tabs>
        <w:tab w:val="right" w:pos="10206"/>
      </w:tabs>
      <w:spacing w:after="0" w:line="240" w:lineRule="exact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gliatabella11" w:customStyle="1">
    <w:name w:val="Griglia tabella11"/>
    <w:basedOn w:val="Tabellanormale"/>
    <w:next w:val="Grigliatabella"/>
    <w:rsid w:val="00323C6C"/>
    <w:pPr>
      <w:spacing w:before="80" w:after="80" w:line="260" w:lineRule="atLeast"/>
    </w:pPr>
    <w:rPr>
      <w:rFonts w:ascii="Arial" w:hAnsi="Arial" w:eastAsia="SimSun" w:cs="Times New Roman"/>
      <w:sz w:val="20"/>
      <w:szCs w:val="20"/>
      <w:lang w:eastAsia="it-IT"/>
    </w:rPr>
    <w:tblPr>
      <w:tblBorders>
        <w:top w:val="single" w:color="333333" w:sz="4" w:space="0"/>
        <w:left w:val="single" w:color="333333" w:sz="4" w:space="0"/>
        <w:bottom w:val="single" w:color="333333" w:sz="4" w:space="0"/>
        <w:right w:val="single" w:color="333333" w:sz="4" w:space="0"/>
        <w:insideH w:val="single" w:color="333333" w:sz="4" w:space="0"/>
        <w:insideV w:val="single" w:color="333333" w:sz="4" w:space="0"/>
      </w:tblBorders>
    </w:tblPr>
    <w:tblStylePr w:type="firstRow">
      <w:rPr>
        <w:rFonts w:ascii="Courier New" w:hAnsi="Courier New"/>
        <w:color w:val="auto"/>
        <w:sz w:val="20"/>
      </w:rPr>
      <w:tblPr/>
      <w:tcPr>
        <w:shd w:val="clear" w:color="auto" w:fill="D9D9D9"/>
      </w:tcPr>
    </w:tblStylePr>
  </w:style>
  <w:style w:type="paragraph" w:styleId="Default" w:customStyle="1">
    <w:name w:val="Default"/>
    <w:rsid w:val="00B836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0BA0"/>
    <w:rPr>
      <w:color w:val="605E5C"/>
      <w:shd w:val="clear" w:color="auto" w:fill="E1DFDD"/>
    </w:rPr>
  </w:style>
  <w:style w:type="character" w:styleId="A4-Laser" w:customStyle="1">
    <w:name w:val="A4-Laser"/>
    <w:rsid w:val="00E97407"/>
    <w:rPr>
      <w:rFonts w:ascii="Courier New" w:hAnsi="Courier New"/>
      <w:noProof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85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9055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3796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info@bi-rex.it" TargetMode="Externa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yperlink" Target="mailto:info@bi-rex.it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-rex.it" TargetMode="External"/><Relationship Id="rId2" Type="http://schemas.openxmlformats.org/officeDocument/2006/relationships/hyperlink" Target="mailto:info@bi-rex.it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8" ma:contentTypeDescription="Creare un nuovo documento." ma:contentTypeScope="" ma:versionID="1a05ce34f968df522939fdbf8884d4fc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35ec95ee223d5c7db0e00083e5ffcf29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b25aa99-a9f1-4705-9576-bf12d0bbabe0" xsi:nil="true"/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C5DAE9-2FFC-42E9-9AAE-4CFD6EA23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E8AB1-7BA2-4CEB-9200-FD7ED3378A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844E49-FE8E-4A77-B96E-A937BE41635A}">
  <ds:schemaRefs>
    <ds:schemaRef ds:uri="http://schemas.microsoft.com/office/2006/metadata/properties"/>
    <ds:schemaRef ds:uri="http://schemas.microsoft.com/office/infopath/2007/PartnerControls"/>
    <ds:schemaRef ds:uri="7b25aa99-a9f1-4705-9576-bf12d0bbabe0"/>
    <ds:schemaRef ds:uri="c53dcd2a-1c0e-4553-9294-b34ebf406580"/>
  </ds:schemaRefs>
</ds:datastoreItem>
</file>

<file path=customXml/itemProps4.xml><?xml version="1.0" encoding="utf-8"?>
<ds:datastoreItem xmlns:ds="http://schemas.openxmlformats.org/officeDocument/2006/customXml" ds:itemID="{E09DCC22-8E42-49FB-95A3-F36E8B89975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Aetna Group S.p.A.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Giampaolo Amadori</dc:creator>
  <keywords/>
  <lastModifiedBy>stefania.melandri@warranthub.it</lastModifiedBy>
  <revision>16</revision>
  <lastPrinted>2023-05-11T18:55:00.0000000Z</lastPrinted>
  <dcterms:created xsi:type="dcterms:W3CDTF">2024-07-02T08:27:00.0000000Z</dcterms:created>
  <dcterms:modified xsi:type="dcterms:W3CDTF">2024-07-04T13:18:42.0385008Z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0x01010012E0CFE981177740B33A3BB9F98DE5E7</vt:lpwstr>
  </property>
  <property fmtid="{D5CDD505-2E9C-101B-9397-08002B2CF9AE}" pid="3" name="Order">
    <vt:r8>4196500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